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34E3E" w:rsidR="00234E3E" w:rsidP="00234E3E" w:rsidRDefault="32334FBC" w14:paraId="36A579BA" w14:textId="77777777">
      <w:pPr>
        <w:ind w:left="2880" w:firstLine="720"/>
        <w:rPr>
          <w:rFonts w:asciiTheme="minorHAnsi" w:hAnsiTheme="minorHAnsi" w:cstheme="minorBidi"/>
          <w:b/>
          <w:bCs/>
        </w:rPr>
      </w:pPr>
      <w:r w:rsidRPr="00234E3E">
        <w:rPr>
          <w:rFonts w:asciiTheme="minorHAnsi" w:hAnsiTheme="minorHAnsi" w:cstheme="minorBidi"/>
          <w:b/>
          <w:bCs/>
        </w:rPr>
        <w:t>RF</w:t>
      </w:r>
      <w:r w:rsidRPr="00234E3E" w:rsidR="00234E3E">
        <w:rPr>
          <w:rFonts w:asciiTheme="minorHAnsi" w:hAnsiTheme="minorHAnsi" w:cstheme="minorBidi"/>
          <w:b/>
          <w:bCs/>
        </w:rPr>
        <w:t>S-24-77904</w:t>
      </w:r>
    </w:p>
    <w:p w:rsidRPr="00A2550B" w:rsidR="0009502C" w:rsidP="00234E3E" w:rsidRDefault="00234E3E" w14:paraId="3360D5BD" w14:textId="6E63898C">
      <w:pPr>
        <w:ind w:left="2880"/>
        <w:rPr>
          <w:rFonts w:asciiTheme="minorHAnsi" w:hAnsiTheme="minorHAnsi" w:cstheme="minorBidi"/>
          <w:b/>
          <w:bCs/>
        </w:rPr>
      </w:pPr>
      <w:r>
        <w:rPr>
          <w:rFonts w:asciiTheme="minorHAnsi" w:hAnsiTheme="minorHAnsi" w:cstheme="minorBidi"/>
          <w:b/>
          <w:bCs/>
        </w:rPr>
        <w:t xml:space="preserve">      </w:t>
      </w:r>
      <w:r w:rsidRPr="5FE621EA" w:rsidR="007821AB">
        <w:rPr>
          <w:rFonts w:asciiTheme="minorHAnsi" w:hAnsiTheme="minorHAnsi" w:cstheme="minorBidi"/>
          <w:b/>
          <w:bCs/>
        </w:rPr>
        <w:t xml:space="preserve"> </w:t>
      </w:r>
      <w:r w:rsidRPr="5FE621EA" w:rsidR="0009502C">
        <w:rPr>
          <w:rFonts w:asciiTheme="minorHAnsi" w:hAnsiTheme="minorHAnsi" w:cstheme="minorBidi"/>
          <w:b/>
          <w:bCs/>
        </w:rPr>
        <w:t>BUSINESS PROPOSAL</w:t>
      </w:r>
    </w:p>
    <w:p w:rsidRPr="00A2550B" w:rsidR="0009502C" w:rsidP="0009502C" w:rsidRDefault="00264B4D" w14:paraId="24F48FF9" w14:textId="3DD5734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rsidRPr="00A2550B" w:rsidR="0009502C" w:rsidP="0009502C" w:rsidRDefault="0009502C" w14:paraId="554414E7" w14:textId="77777777">
      <w:pPr>
        <w:rPr>
          <w:rFonts w:asciiTheme="minorHAnsi" w:hAnsiTheme="minorHAnsi" w:cstheme="minorHAnsi"/>
          <w:b/>
          <w:sz w:val="16"/>
          <w:szCs w:val="24"/>
        </w:rPr>
      </w:pPr>
    </w:p>
    <w:p w:rsidRPr="00A2550B" w:rsidR="0009502C" w:rsidP="0009502C" w:rsidRDefault="0009502C" w14:paraId="2FE2CCC4" w14:textId="77777777">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Pr="00A2550B" w:rsidR="002960D5">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rsidRPr="00A2550B" w:rsidR="0009502C" w:rsidP="0009502C" w:rsidRDefault="0009502C" w14:paraId="2AD655CB" w14:textId="77777777">
      <w:pPr>
        <w:rPr>
          <w:rFonts w:asciiTheme="minorHAnsi" w:hAnsiTheme="minorHAnsi" w:cstheme="minorHAnsi"/>
          <w:b/>
          <w:i/>
          <w:szCs w:val="24"/>
        </w:rPr>
      </w:pPr>
    </w:p>
    <w:p w:rsidRPr="00A2550B" w:rsidR="0009502C" w:rsidP="0009502C" w:rsidRDefault="0009502C" w14:paraId="7BA6175F" w14:textId="77777777">
      <w:pPr>
        <w:rPr>
          <w:rFonts w:asciiTheme="minorHAnsi" w:hAnsiTheme="minorHAnsi" w:cstheme="minorHAnsi"/>
          <w:b/>
          <w:i/>
          <w:szCs w:val="24"/>
        </w:rPr>
      </w:pPr>
      <w:r w:rsidRPr="00A2550B">
        <w:rPr>
          <w:rFonts w:asciiTheme="minorHAnsi" w:hAnsiTheme="minorHAnsi" w:cstheme="minorHAnsi"/>
          <w:b/>
          <w:i/>
          <w:szCs w:val="24"/>
        </w:rPr>
        <w:t>Business Proposal</w:t>
      </w:r>
    </w:p>
    <w:p w:rsidRPr="00A2550B" w:rsidR="0009502C" w:rsidP="0009502C" w:rsidRDefault="0009502C" w14:paraId="2DDB946B" w14:textId="77777777">
      <w:pPr>
        <w:rPr>
          <w:rFonts w:asciiTheme="minorHAnsi" w:hAnsiTheme="minorHAnsi" w:cstheme="minorHAnsi"/>
          <w:szCs w:val="24"/>
        </w:rPr>
      </w:pPr>
    </w:p>
    <w:p w:rsidRPr="00A2550B" w:rsidR="0009502C" w:rsidP="00405269" w:rsidRDefault="0009502C" w14:paraId="5BD99EEB" w14:textId="40B4F7C9">
      <w:pPr>
        <w:widowControl/>
        <w:numPr>
          <w:ilvl w:val="2"/>
          <w:numId w:val="15"/>
        </w:numPr>
        <w:jc w:val="both"/>
        <w:rPr>
          <w:rFonts w:asciiTheme="minorHAnsi" w:hAnsiTheme="minorHAnsi" w:cstheme="minorHAnsi"/>
          <w:szCs w:val="24"/>
        </w:rPr>
      </w:pPr>
      <w:bookmarkStart w:name="_Hlk150420983" w:id="0"/>
      <w:r w:rsidRPr="00A2550B">
        <w:rPr>
          <w:rFonts w:asciiTheme="minorHAnsi" w:hAnsiTheme="minorHAnsi" w:cstheme="minorHAnsi"/>
          <w:b/>
          <w:szCs w:val="24"/>
        </w:rPr>
        <w:t>General</w:t>
      </w:r>
      <w:r w:rsidRPr="00A2550B" w:rsidR="00FD5220">
        <w:rPr>
          <w:rFonts w:asciiTheme="minorHAnsi" w:hAnsiTheme="minorHAnsi" w:cstheme="minorHAnsi"/>
          <w:b/>
          <w:szCs w:val="24"/>
        </w:rPr>
        <w:t xml:space="preserve"> </w:t>
      </w:r>
      <w:r w:rsidRPr="00A2550B" w:rsidR="00FD5220">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7FCE84D" w14:paraId="46FBCB25" w14:textId="77777777">
        <w:tc>
          <w:tcPr>
            <w:tcW w:w="8856" w:type="dxa"/>
            <w:shd w:val="clear" w:color="auto" w:fill="FFFF99"/>
            <w:tcMar/>
          </w:tcPr>
          <w:bookmarkEnd w:id="0"/>
          <w:p w:rsidRPr="00A2550B" w:rsidR="0009502C" w:rsidP="134EBDA9" w:rsidRDefault="0009502C" w14:paraId="46B2733D" w14:textId="557D2134">
            <w:pPr>
              <w:pStyle w:val="Normal"/>
              <w:rPr>
                <w:rFonts w:ascii="Calibri" w:hAnsi="Calibri" w:cs="Calibri" w:asciiTheme="minorAscii" w:hAnsiTheme="minorAscii" w:cstheme="minorAscii"/>
              </w:rPr>
            </w:pPr>
            <w:ins w:author="Meredith Freeman" w:date="2024-01-17T14:48:14.599Z" w:id="904542981">
              <w:r w:rsidRPr="07FCE84D" w:rsidR="709BA0C4">
                <w:rPr>
                  <w:rFonts w:ascii="Calibri" w:hAnsi="Calibri" w:cs="Calibri" w:asciiTheme="minorAscii" w:hAnsiTheme="minorAscii" w:cstheme="minorAscii"/>
                </w:rPr>
                <w:t>Developmental Services, Inc</w:t>
              </w:r>
            </w:ins>
            <w:del w:author="Meredith Freeman" w:date="2024-01-17T14:48:17.348Z" w:id="654903417">
              <w:r w:rsidRPr="07FCE84D" w:rsidDel="0009502C">
                <w:rPr>
                  <w:rFonts w:ascii="Calibri" w:hAnsi="Calibri" w:cs="Calibri" w:asciiTheme="minorAscii" w:hAnsiTheme="minorAscii" w:cstheme="minorAscii"/>
                </w:rPr>
                <w:delText xml:space="preserve"> </w:delText>
              </w:r>
            </w:del>
            <w:ins w:author="Meredith Freeman" w:date="2024-01-17T14:48:04.71Z" w:id="368382951">
              <w:r w:rsidRPr="07FCE84D" w:rsidR="13F602B3">
                <w:rPr>
                  <w:rFonts w:ascii="Calibri" w:hAnsi="Calibri" w:eastAsia="Calibri" w:cs="Calibri"/>
                  <w:noProof w:val="0"/>
                  <w:sz w:val="24"/>
                  <w:szCs w:val="24"/>
                  <w:lang w:val="en-US"/>
                </w:rPr>
                <w:t xml:space="preserve">, on behalf of the North Central Collaborative (NCC), is requesting funding for the provision of Pre-ETS in </w:t>
              </w:r>
            </w:ins>
            <w:ins w:author="Meredith Freeman" w:date="2024-01-17T14:50:26.77Z" w:id="833870598">
              <w:r w:rsidRPr="07FCE84D" w:rsidR="74369813">
                <w:rPr>
                  <w:rFonts w:ascii="Calibri" w:hAnsi="Calibri" w:eastAsia="Calibri" w:cs="Calibri"/>
                  <w:noProof w:val="0"/>
                  <w:sz w:val="24"/>
                  <w:szCs w:val="24"/>
                  <w:lang w:val="en-US"/>
                </w:rPr>
                <w:t>14</w:t>
              </w:r>
            </w:ins>
            <w:ins w:author="Meredith Freeman" w:date="2024-01-17T14:48:04.71Z" w:id="58379605">
              <w:r w:rsidRPr="07FCE84D" w:rsidR="13F602B3">
                <w:rPr>
                  <w:rFonts w:ascii="Calibri" w:hAnsi="Calibri" w:eastAsia="Calibri" w:cs="Calibri"/>
                  <w:noProof w:val="0"/>
                  <w:sz w:val="24"/>
                  <w:szCs w:val="24"/>
                  <w:lang w:val="en-US"/>
                </w:rPr>
                <w:t xml:space="preserve"> counties</w:t>
              </w:r>
              <w:r w:rsidRPr="07FCE84D" w:rsidR="104FB93D">
                <w:rPr>
                  <w:rFonts w:ascii="Calibri" w:hAnsi="Calibri" w:eastAsia="Calibri" w:cs="Calibri"/>
                  <w:noProof w:val="0"/>
                  <w:sz w:val="24"/>
                  <w:szCs w:val="24"/>
                  <w:lang w:val="en-US"/>
                </w:rPr>
                <w:t xml:space="preserve"> throughout</w:t>
              </w:r>
              <w:r w:rsidRPr="07FCE84D" w:rsidR="13F602B3">
                <w:rPr>
                  <w:rFonts w:ascii="Calibri" w:hAnsi="Calibri" w:eastAsia="Calibri" w:cs="Calibri"/>
                  <w:noProof w:val="0"/>
                  <w:sz w:val="24"/>
                  <w:szCs w:val="24"/>
                  <w:lang w:val="en-US"/>
                </w:rPr>
                <w:t xml:space="preserve"> Indiana. With this funding, NCC plans to serve </w:t>
              </w:r>
            </w:ins>
            <w:ins w:author="Meredith Freeman" w:date="2024-01-17T17:15:00.846Z" w:id="405447802">
              <w:r w:rsidRPr="07FCE84D" w:rsidR="034EA3A0">
                <w:rPr>
                  <w:rFonts w:ascii="Calibri" w:hAnsi="Calibri" w:eastAsia="Calibri" w:cs="Calibri"/>
                  <w:noProof w:val="0"/>
                  <w:sz w:val="24"/>
                  <w:szCs w:val="24"/>
                  <w:lang w:val="en-US"/>
                </w:rPr>
                <w:t>2,600</w:t>
              </w:r>
            </w:ins>
            <w:ins w:author="Meredith Freeman" w:date="2024-01-17T14:48:04.71Z" w:id="1114369990">
              <w:r w:rsidRPr="07FCE84D" w:rsidR="13F602B3">
                <w:rPr>
                  <w:rFonts w:ascii="Calibri" w:hAnsi="Calibri" w:eastAsia="Calibri" w:cs="Calibri"/>
                  <w:noProof w:val="0"/>
                  <w:sz w:val="24"/>
                  <w:szCs w:val="24"/>
                  <w:lang w:val="en-US"/>
                </w:rPr>
                <w:t xml:space="preserve"> students over the </w:t>
              </w:r>
              <w:r w:rsidRPr="07FCE84D" w:rsidR="7D19C224">
                <w:rPr>
                  <w:rFonts w:ascii="Calibri" w:hAnsi="Calibri" w:eastAsia="Calibri" w:cs="Calibri"/>
                  <w:noProof w:val="0"/>
                  <w:sz w:val="24"/>
                  <w:szCs w:val="24"/>
                  <w:lang w:val="en-US"/>
                </w:rPr>
                <w:t>initial</w:t>
              </w:r>
              <w:r w:rsidRPr="07FCE84D" w:rsidR="7D19C224">
                <w:rPr>
                  <w:rFonts w:ascii="Calibri" w:hAnsi="Calibri" w:eastAsia="Calibri" w:cs="Calibri"/>
                  <w:noProof w:val="0"/>
                  <w:sz w:val="24"/>
                  <w:szCs w:val="24"/>
                  <w:lang w:val="en-US"/>
                </w:rPr>
                <w:t xml:space="preserve"> </w:t>
              </w:r>
              <w:r w:rsidRPr="07FCE84D" w:rsidR="13F602B3">
                <w:rPr>
                  <w:rFonts w:ascii="Calibri" w:hAnsi="Calibri" w:eastAsia="Calibri" w:cs="Calibri"/>
                  <w:noProof w:val="0"/>
                  <w:sz w:val="24"/>
                  <w:szCs w:val="24"/>
                  <w:lang w:val="en-US"/>
                </w:rPr>
                <w:t xml:space="preserve">two-year funding period. Please see </w:t>
              </w:r>
            </w:ins>
            <w:ins w:author="Meredith Freeman" w:date="2024-01-17T14:49:35.288Z" w:id="1541167254">
              <w:r w:rsidRPr="07FCE84D" w:rsidR="0E7D8F17">
                <w:rPr>
                  <w:rFonts w:ascii="Calibri" w:hAnsi="Calibri" w:eastAsia="Calibri" w:cs="Calibri"/>
                  <w:noProof w:val="0"/>
                  <w:sz w:val="24"/>
                  <w:szCs w:val="24"/>
                  <w:lang w:val="en-US"/>
                </w:rPr>
                <w:t xml:space="preserve">attachments </w:t>
              </w:r>
            </w:ins>
            <w:ins w:author="Meredith Freeman" w:date="2024-01-17T14:48:04.71Z" w:id="1466014772">
              <w:r w:rsidRPr="07FCE84D" w:rsidR="13F602B3">
                <w:rPr>
                  <w:rFonts w:ascii="Calibri" w:hAnsi="Calibri" w:eastAsia="Calibri" w:cs="Calibri"/>
                  <w:noProof w:val="0"/>
                  <w:sz w:val="24"/>
                  <w:szCs w:val="24"/>
                  <w:lang w:val="en-US"/>
                </w:rPr>
                <w:t xml:space="preserve">for all requested and </w:t>
              </w:r>
              <w:r w:rsidRPr="07FCE84D" w:rsidR="13F602B3">
                <w:rPr>
                  <w:rFonts w:ascii="Calibri" w:hAnsi="Calibri" w:eastAsia="Calibri" w:cs="Calibri"/>
                  <w:noProof w:val="0"/>
                  <w:sz w:val="24"/>
                  <w:szCs w:val="24"/>
                  <w:lang w:val="en-US"/>
                </w:rPr>
                <w:t>additional</w:t>
              </w:r>
              <w:r w:rsidRPr="07FCE84D" w:rsidR="13F602B3">
                <w:rPr>
                  <w:rFonts w:ascii="Calibri" w:hAnsi="Calibri" w:eastAsia="Calibri" w:cs="Calibri"/>
                  <w:noProof w:val="0"/>
                  <w:sz w:val="24"/>
                  <w:szCs w:val="24"/>
                  <w:lang w:val="en-US"/>
                </w:rPr>
                <w:t xml:space="preserve"> information in a detailed format.</w:t>
              </w:r>
            </w:ins>
          </w:p>
        </w:tc>
      </w:tr>
    </w:tbl>
    <w:p w:rsidRPr="00A2550B" w:rsidR="0009502C" w:rsidP="0009502C" w:rsidRDefault="0009502C" w14:paraId="44AD1811" w14:textId="77777777">
      <w:pPr>
        <w:rPr>
          <w:rFonts w:asciiTheme="minorHAnsi" w:hAnsiTheme="minorHAnsi" w:cstheme="minorHAnsi"/>
          <w:szCs w:val="24"/>
        </w:rPr>
      </w:pPr>
    </w:p>
    <w:p w:rsidRPr="00A2550B" w:rsidR="0009502C" w:rsidP="00405269" w:rsidRDefault="0009502C" w14:paraId="3F8124E9" w14:textId="77777777">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7FCE84D" w14:paraId="1FA81FF5" w14:textId="77777777">
        <w:tc>
          <w:tcPr>
            <w:tcW w:w="8856" w:type="dxa"/>
            <w:shd w:val="clear" w:color="auto" w:fill="FFFF99"/>
            <w:tcMar/>
          </w:tcPr>
          <w:p w:rsidRPr="00A2550B" w:rsidR="0009502C" w:rsidP="5982C8FB" w:rsidRDefault="0009502C" w14:paraId="5871C53A" w14:textId="18F524C3">
            <w:pPr>
              <w:pStyle w:val="Normal"/>
              <w:rPr>
                <w:rFonts w:ascii="Calibri" w:hAnsi="Calibri" w:cs="Calibri" w:asciiTheme="minorAscii" w:hAnsiTheme="minorAscii" w:cstheme="minorAscii"/>
              </w:rPr>
            </w:pPr>
            <w:ins w:author="Meredith Freeman" w:date="2024-01-08T16:18:51.154Z" w:id="1681900443">
              <w:r w:rsidRPr="07FCE84D" w:rsidR="152628BB">
                <w:rPr>
                  <w:rFonts w:ascii="Calibri" w:hAnsi="Calibri" w:cs="Calibri" w:asciiTheme="minorAscii" w:hAnsiTheme="minorAscii" w:cstheme="minorAscii"/>
                </w:rPr>
                <w:t>Diversified Solutions, Inc</w:t>
              </w:r>
            </w:ins>
            <w:ins w:author="Meredith Freeman" w:date="2024-01-08T16:19:59.985Z" w:id="1822405226">
              <w:r w:rsidRPr="07FCE84D" w:rsidR="152628BB">
                <w:rPr>
                  <w:rFonts w:ascii="Calibri" w:hAnsi="Calibri" w:cs="Calibri" w:asciiTheme="minorAscii" w:hAnsiTheme="minorAscii" w:cstheme="minorAscii"/>
                </w:rPr>
                <w:t>. Is the parent company of DSI (</w:t>
              </w:r>
              <w:r w:rsidRPr="07FCE84D" w:rsidR="152628BB">
                <w:rPr>
                  <w:rFonts w:ascii="Calibri" w:hAnsi="Calibri" w:cs="Calibri" w:asciiTheme="minorAscii" w:hAnsiTheme="minorAscii" w:cstheme="minorAscii"/>
                </w:rPr>
                <w:t>Develo</w:t>
              </w:r>
            </w:ins>
            <w:ins w:author="Meredith Freeman" w:date="2024-01-17T14:50:47.083Z" w:id="674848884">
              <w:r w:rsidRPr="07FCE84D" w:rsidR="068D0E7B">
                <w:rPr>
                  <w:rFonts w:ascii="Calibri" w:hAnsi="Calibri" w:cs="Calibri" w:asciiTheme="minorAscii" w:hAnsiTheme="minorAscii" w:cstheme="minorAscii"/>
                </w:rPr>
                <w:t>p</w:t>
              </w:r>
            </w:ins>
            <w:ins w:author="Meredith Freeman" w:date="2024-01-08T16:19:59.985Z" w:id="1340150678">
              <w:r w:rsidRPr="07FCE84D" w:rsidR="152628BB">
                <w:rPr>
                  <w:rFonts w:ascii="Calibri" w:hAnsi="Calibri" w:cs="Calibri" w:asciiTheme="minorAscii" w:hAnsiTheme="minorAscii" w:cstheme="minorAscii"/>
                </w:rPr>
                <w:t>mental</w:t>
              </w:r>
              <w:r w:rsidRPr="07FCE84D" w:rsidR="152628BB">
                <w:rPr>
                  <w:rFonts w:ascii="Calibri" w:hAnsi="Calibri" w:cs="Calibri" w:asciiTheme="minorAscii" w:hAnsiTheme="minorAscii" w:cstheme="minorAscii"/>
                </w:rPr>
                <w:t xml:space="preserve"> Services, Inc.), Bona Vista Programs, Inc., and </w:t>
              </w:r>
              <w:r w:rsidRPr="07FCE84D" w:rsidR="152628BB">
                <w:rPr>
                  <w:rFonts w:ascii="Calibri" w:hAnsi="Calibri" w:cs="Calibri" w:asciiTheme="minorAscii" w:hAnsiTheme="minorAscii" w:cstheme="minorAscii"/>
                </w:rPr>
                <w:t>LifeDesigns</w:t>
              </w:r>
              <w:r w:rsidRPr="07FCE84D" w:rsidR="152628BB">
                <w:rPr>
                  <w:rFonts w:ascii="Calibri" w:hAnsi="Calibri" w:cs="Calibri" w:asciiTheme="minorAscii" w:hAnsiTheme="minorAscii" w:cstheme="minorAscii"/>
                </w:rPr>
                <w:t xml:space="preserve">, </w:t>
              </w:r>
              <w:r w:rsidRPr="07FCE84D" w:rsidR="152628BB">
                <w:rPr>
                  <w:rFonts w:ascii="Calibri" w:hAnsi="Calibri" w:cs="Calibri" w:asciiTheme="minorAscii" w:hAnsiTheme="minorAscii" w:cstheme="minorAscii"/>
                </w:rPr>
                <w:t>Inc.</w:t>
              </w:r>
              <w:r w:rsidRPr="07FCE84D" w:rsidR="066E06BA">
                <w:rPr>
                  <w:rFonts w:ascii="Calibri" w:hAnsi="Calibri" w:cs="Calibri" w:asciiTheme="minorAscii" w:hAnsiTheme="minorAscii" w:cstheme="minorAscii"/>
                </w:rPr>
                <w:t xml:space="preserve">  </w:t>
              </w:r>
              <w:r w:rsidRPr="07FCE84D" w:rsidR="066E06BA">
                <w:rPr>
                  <w:rFonts w:ascii="Calibri" w:hAnsi="Calibri" w:cs="Calibri" w:asciiTheme="minorAscii" w:hAnsiTheme="minorAscii" w:cstheme="minorAscii"/>
                </w:rPr>
                <w:t xml:space="preserve">DSI will be the main contract holder for the North Central Collaborative, while also bringing in the counties </w:t>
              </w:r>
            </w:ins>
            <w:ins w:author="Meredith Freeman" w:date="2024-01-08T16:20:38.858Z" w:id="745495204">
              <w:r w:rsidRPr="07FCE84D" w:rsidR="066E06BA">
                <w:rPr>
                  <w:rFonts w:ascii="Calibri" w:hAnsi="Calibri" w:cs="Calibri" w:asciiTheme="minorAscii" w:hAnsiTheme="minorAscii" w:cstheme="minorAscii"/>
                </w:rPr>
                <w:t xml:space="preserve">previously served by DSI in Southern Indiana. </w:t>
              </w:r>
              <w:r w:rsidRPr="07FCE84D" w:rsidR="066E06BA">
                <w:rPr>
                  <w:rFonts w:ascii="Calibri" w:hAnsi="Calibri" w:cs="Calibri" w:asciiTheme="minorAscii" w:hAnsiTheme="minorAscii" w:cstheme="minorAscii"/>
                </w:rPr>
                <w:t>Please see the attached organizational charts for DSI, as well as subcontractors Carey Services, Arc of Wabash</w:t>
              </w:r>
            </w:ins>
            <w:ins w:author="Meredith Freeman" w:date="2024-01-17T17:15:18.91Z" w:id="1111397671">
              <w:r w:rsidRPr="07FCE84D" w:rsidR="62AE6413">
                <w:rPr>
                  <w:rFonts w:ascii="Calibri" w:hAnsi="Calibri" w:cs="Calibri" w:asciiTheme="minorAscii" w:hAnsiTheme="minorAscii" w:cstheme="minorAscii"/>
                </w:rPr>
                <w:t>, Hillcroft</w:t>
              </w:r>
            </w:ins>
            <w:ins w:author="Meredith Freeman" w:date="2024-01-10T21:09:24.653Z" w:id="1290997511">
              <w:r w:rsidRPr="07FCE84D" w:rsidR="233CB153">
                <w:rPr>
                  <w:rFonts w:ascii="Calibri" w:hAnsi="Calibri" w:cs="Calibri" w:asciiTheme="minorAscii" w:hAnsiTheme="minorAscii" w:cstheme="minorAscii"/>
                </w:rPr>
                <w:t xml:space="preserve"> and Wabash Center</w:t>
              </w:r>
            </w:ins>
            <w:ins w:author="Meredith Freeman" w:date="2024-01-08T16:20:38.858Z" w:id="953985010">
              <w:r w:rsidRPr="07FCE84D" w:rsidR="066E06BA">
                <w:rPr>
                  <w:rFonts w:ascii="Calibri" w:hAnsi="Calibri" w:cs="Calibri" w:asciiTheme="minorAscii" w:hAnsiTheme="minorAscii" w:cstheme="minorAscii"/>
                </w:rPr>
                <w:t>.</w:t>
              </w:r>
            </w:ins>
            <w:ins w:author="Meredith Freeman" w:date="2024-01-08T16:37:37.825Z" w:id="1489149803">
              <w:r w:rsidRPr="07FCE84D" w:rsidR="6577CD2A">
                <w:rPr>
                  <w:rFonts w:ascii="Calibri" w:hAnsi="Calibri" w:cs="Calibri" w:asciiTheme="minorAscii" w:hAnsiTheme="minorAscii" w:cstheme="minorAscii"/>
                </w:rPr>
                <w:t xml:space="preserve"> DSI</w:t>
              </w:r>
              <w:r w:rsidRPr="07FCE84D" w:rsidR="6577CD2A">
                <w:rPr>
                  <w:rFonts w:ascii="Calibri" w:hAnsi="Calibri" w:eastAsia="Calibri" w:cs="Calibri"/>
                  <w:noProof w:val="0"/>
                  <w:sz w:val="24"/>
                  <w:szCs w:val="24"/>
                  <w:lang w:val="en-US"/>
                </w:rPr>
                <w:t xml:space="preserve"> is registered as a 501(c)3 in Indiana.</w:t>
              </w:r>
            </w:ins>
          </w:p>
        </w:tc>
      </w:tr>
    </w:tbl>
    <w:p w:rsidRPr="00A2550B" w:rsidR="0009502C" w:rsidP="0009502C" w:rsidRDefault="0009502C" w14:paraId="0FDEC456" w14:textId="77777777">
      <w:pPr>
        <w:rPr>
          <w:rFonts w:asciiTheme="minorHAnsi" w:hAnsiTheme="minorHAnsi" w:cstheme="minorHAnsi"/>
          <w:szCs w:val="24"/>
        </w:rPr>
      </w:pPr>
    </w:p>
    <w:p w:rsidRPr="002F3BEF" w:rsidR="009255C1" w:rsidP="006A705C" w:rsidRDefault="00341828" w14:paraId="08E30CE5" w14:textId="6E81F086">
      <w:pPr>
        <w:widowControl/>
        <w:numPr>
          <w:ilvl w:val="2"/>
          <w:numId w:val="15"/>
        </w:numPr>
        <w:jc w:val="both"/>
        <w:rPr>
          <w:rFonts w:asciiTheme="minorHAnsi" w:hAnsiTheme="minorHAnsi" w:cstheme="minorHAnsi"/>
          <w:szCs w:val="24"/>
        </w:rPr>
      </w:pPr>
      <w:bookmarkStart w:name="_Hlk78805547" w:id="1"/>
      <w:r w:rsidRPr="002F3BEF">
        <w:rPr>
          <w:rFonts w:asciiTheme="minorHAnsi" w:hAnsiTheme="minorHAnsi" w:cstheme="minorHAnsi"/>
          <w:b/>
          <w:bCs/>
          <w:szCs w:val="24"/>
        </w:rPr>
        <w:t xml:space="preserve">Respondent’s </w:t>
      </w:r>
      <w:r w:rsidRPr="002F3BEF" w:rsidR="00094D95">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Pr="002F3BEF" w:rsidR="00601A6F">
        <w:rPr>
          <w:rFonts w:asciiTheme="minorHAnsi" w:hAnsiTheme="minorHAnsi" w:cstheme="minorHAnsi"/>
          <w:szCs w:val="24"/>
        </w:rPr>
        <w:t xml:space="preserve">With </w:t>
      </w:r>
      <w:r w:rsidRPr="002F3BEF" w:rsidR="00C4202B">
        <w:rPr>
          <w:rFonts w:asciiTheme="minorHAnsi" w:hAnsiTheme="minorHAnsi" w:cstheme="minorHAnsi"/>
          <w:szCs w:val="24"/>
        </w:rPr>
        <w:t xml:space="preserve">the Cabinet </w:t>
      </w:r>
      <w:r w:rsidRPr="002F3BEF" w:rsidR="00601A6F">
        <w:rPr>
          <w:rFonts w:asciiTheme="minorHAnsi" w:hAnsiTheme="minorHAnsi" w:cstheme="minorHAnsi"/>
          <w:szCs w:val="24"/>
        </w:rPr>
        <w:t xml:space="preserve">appointment of a Chief Equity, Inclusion and Opportunity Officer, </w:t>
      </w:r>
      <w:r w:rsidRPr="002F3BEF" w:rsidR="002F3BEF">
        <w:rPr>
          <w:rFonts w:asciiTheme="minorHAnsi" w:hAnsiTheme="minorHAnsi" w:cstheme="minorHAnsi"/>
          <w:szCs w:val="24"/>
        </w:rPr>
        <w:t>o</w:t>
      </w:r>
      <w:r w:rsidRPr="002F3BEF" w:rsidR="00601A6F">
        <w:rPr>
          <w:rFonts w:asciiTheme="minorHAnsi" w:hAnsiTheme="minorHAnsi" w:cstheme="minorHAnsi"/>
          <w:szCs w:val="24"/>
        </w:rPr>
        <w:t>n February 1, 20</w:t>
      </w:r>
      <w:r w:rsidRPr="002F3BEF" w:rsidR="002C5E9A">
        <w:rPr>
          <w:rFonts w:asciiTheme="minorHAnsi" w:hAnsiTheme="minorHAnsi" w:cstheme="minorHAnsi"/>
          <w:szCs w:val="24"/>
        </w:rPr>
        <w:t>21</w:t>
      </w:r>
      <w:r w:rsidRPr="002F3BEF" w:rsidR="00601A6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Pr="002F3BEF" w:rsidR="002F3BEF">
        <w:rPr>
          <w:rFonts w:asciiTheme="minorHAnsi" w:hAnsiTheme="minorHAnsi" w:cstheme="minorHAnsi"/>
          <w:szCs w:val="24"/>
        </w:rPr>
        <w:t>,</w:t>
      </w:r>
      <w:r w:rsidRPr="002F3BEF" w:rsidR="00601A6F">
        <w:rPr>
          <w:rFonts w:asciiTheme="minorHAnsi" w:hAnsiTheme="minorHAnsi" w:cstheme="minorHAnsi"/>
          <w:szCs w:val="24"/>
        </w:rPr>
        <w:t xml:space="preserve"> and inclusion. </w:t>
      </w:r>
      <w:r w:rsidRPr="002F3BEF" w:rsidR="00C4202B">
        <w:rPr>
          <w:rFonts w:asciiTheme="minorHAnsi" w:hAnsiTheme="minorHAnsi" w:cstheme="minorHAnsi"/>
          <w:szCs w:val="24"/>
        </w:rPr>
        <w:t xml:space="preserve">Also, what is the demographic compositions of Respondents’ </w:t>
      </w:r>
      <w:r w:rsidRPr="002F3BEF" w:rsidR="00601A6F">
        <w:rPr>
          <w:rFonts w:asciiTheme="minorHAnsi" w:hAnsiTheme="minorHAnsi" w:cstheme="minorHAnsi"/>
          <w:szCs w:val="24"/>
        </w:rPr>
        <w:t xml:space="preserve">Executive Staff and Board Members, if applicable.  </w:t>
      </w:r>
      <w:bookmarkEnd w:id="1"/>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2CC" w:themeFill="accent4" w:themeFillTint="33"/>
        <w:tblLook w:val="01E0" w:firstRow="1" w:lastRow="1" w:firstColumn="1" w:lastColumn="1" w:noHBand="0" w:noVBand="0"/>
      </w:tblPr>
      <w:tblGrid>
        <w:gridCol w:w="8630"/>
      </w:tblGrid>
      <w:tr w:rsidRPr="00A2550B" w:rsidR="009255C1" w:rsidTr="5982C8FB" w14:paraId="19610B6C" w14:textId="77777777">
        <w:tc>
          <w:tcPr>
            <w:tcW w:w="8856" w:type="dxa"/>
            <w:shd w:val="clear" w:color="auto" w:fill="FFFF99"/>
            <w:tcMar/>
          </w:tcPr>
          <w:p w:rsidRPr="00A2550B" w:rsidR="009255C1" w:rsidP="5982C8FB" w:rsidRDefault="009255C1" w14:paraId="5F4C9E48" w14:textId="383A9112">
            <w:pPr>
              <w:rPr>
                <w:rFonts w:ascii="Calibri" w:hAnsi="Calibri" w:cs="Calibri" w:asciiTheme="minorAscii" w:hAnsiTheme="minorAscii" w:cstheme="minorAscii"/>
              </w:rPr>
            </w:pPr>
            <w:ins w:author="Meredith Freeman" w:date="2024-01-08T16:12:58.967Z" w:id="941150619">
              <w:r w:rsidRPr="5982C8FB" w:rsidR="1D769A51">
                <w:rPr>
                  <w:rFonts w:ascii="Calibri" w:hAnsi="Calibri" w:cs="Calibri" w:asciiTheme="minorAscii" w:hAnsiTheme="minorAscii" w:cstheme="minorAscii"/>
                </w:rPr>
                <w:t xml:space="preserve">DSI prioritizes working with and hiring individuals from all ethnicities, </w:t>
              </w:r>
              <w:r w:rsidRPr="5982C8FB" w:rsidR="1D769A51">
                <w:rPr>
                  <w:rFonts w:ascii="Calibri" w:hAnsi="Calibri" w:cs="Calibri" w:asciiTheme="minorAscii" w:hAnsiTheme="minorAscii" w:cstheme="minorAscii"/>
                </w:rPr>
                <w:t>races</w:t>
              </w:r>
              <w:r w:rsidRPr="5982C8FB" w:rsidR="1D769A51">
                <w:rPr>
                  <w:rFonts w:ascii="Calibri" w:hAnsi="Calibri" w:cs="Calibri" w:asciiTheme="minorAscii" w:hAnsiTheme="minorAscii" w:cstheme="minorAscii"/>
                </w:rPr>
                <w:t xml:space="preserve"> and genders.  DSI understands the importance of including opinions and life experiences from </w:t>
              </w:r>
            </w:ins>
            <w:ins w:author="Meredith Freeman" w:date="2024-01-08T16:13:56.341Z" w:id="21040005">
              <w:r w:rsidRPr="5982C8FB" w:rsidR="1D769A51">
                <w:rPr>
                  <w:rFonts w:ascii="Calibri" w:hAnsi="Calibri" w:cs="Calibri" w:asciiTheme="minorAscii" w:hAnsiTheme="minorAscii" w:cstheme="minorAscii"/>
                </w:rPr>
                <w:t xml:space="preserve">various backgrounds.  </w:t>
              </w:r>
              <w:r w:rsidRPr="5982C8FB" w:rsidR="7E7E0EA0">
                <w:rPr>
                  <w:rFonts w:ascii="Calibri" w:hAnsi="Calibri" w:cs="Calibri" w:asciiTheme="minorAscii" w:hAnsiTheme="minorAscii" w:cstheme="minorAscii"/>
                </w:rPr>
                <w:t>The DSI and Bona Vista boards are made up of all various races and genders, as well as socioeconomic backgrounds.  Please see the attached board rosters.</w:t>
              </w:r>
            </w:ins>
          </w:p>
        </w:tc>
      </w:tr>
    </w:tbl>
    <w:p w:rsidRPr="00A2550B" w:rsidR="009255C1" w:rsidP="009255C1" w:rsidRDefault="009255C1" w14:paraId="7176FE40" w14:textId="06E18504">
      <w:pPr>
        <w:widowControl/>
        <w:jc w:val="both"/>
        <w:rPr>
          <w:rFonts w:asciiTheme="minorHAnsi" w:hAnsiTheme="minorHAnsi" w:cstheme="minorHAnsi"/>
          <w:szCs w:val="24"/>
        </w:rPr>
      </w:pPr>
    </w:p>
    <w:p w:rsidRPr="00A2550B" w:rsidR="007A445A" w:rsidP="007A445A" w:rsidRDefault="0009502C" w14:paraId="701ED1E9" w14:textId="09F53B72">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 xml:space="preserve">This section must include documents to demonstrate the Respondent’s financial stability.  Examples of acceptable documents </w:t>
      </w:r>
      <w:r w:rsidRPr="00A2550B" w:rsidR="00601A6F">
        <w:rPr>
          <w:rFonts w:asciiTheme="minorHAnsi" w:hAnsiTheme="minorHAnsi" w:cstheme="minorHAnsi"/>
          <w:szCs w:val="24"/>
        </w:rPr>
        <w:t>include</w:t>
      </w:r>
      <w:r w:rsidRPr="00A2550B" w:rsidR="007A445A">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Pr="00A2550B" w:rsidR="007A445A">
        <w:rPr>
          <w:rFonts w:asciiTheme="minorHAnsi" w:hAnsiTheme="minorHAnsi" w:cstheme="minorHAnsi"/>
          <w:szCs w:val="24"/>
        </w:rPr>
        <w:t xml:space="preserve"> and include an income statement and balance sheet, for each of the two most recently completed fiscal years. </w:t>
      </w:r>
    </w:p>
    <w:p w:rsidRPr="00A2550B" w:rsidR="007A445A" w:rsidP="007A445A" w:rsidRDefault="007A445A" w14:paraId="6967BA19" w14:textId="77777777">
      <w:pPr>
        <w:widowControl/>
        <w:ind w:left="720"/>
        <w:jc w:val="both"/>
        <w:rPr>
          <w:rFonts w:asciiTheme="minorHAnsi" w:hAnsiTheme="minorHAnsi" w:cstheme="minorHAnsi"/>
          <w:szCs w:val="24"/>
        </w:rPr>
      </w:pPr>
    </w:p>
    <w:p w:rsidRPr="00A2550B" w:rsidR="0009502C" w:rsidP="007A445A" w:rsidRDefault="007A445A" w14:paraId="4B5B44FF" w14:textId="77777777">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5982C8FB" w14:paraId="58E56E1F" w14:textId="77777777">
        <w:tc>
          <w:tcPr>
            <w:tcW w:w="8856" w:type="dxa"/>
            <w:shd w:val="clear" w:color="auto" w:fill="FFFF99"/>
            <w:tcMar/>
          </w:tcPr>
          <w:p w:rsidRPr="00A2550B" w:rsidR="0009502C" w:rsidP="5982C8FB" w:rsidRDefault="0009502C" w14:paraId="0772C468" w14:textId="342F4E1F">
            <w:pPr>
              <w:rPr>
                <w:rFonts w:ascii="Calibri" w:hAnsi="Calibri" w:cs="Calibri" w:asciiTheme="minorAscii" w:hAnsiTheme="minorAscii" w:cstheme="minorAscii"/>
              </w:rPr>
            </w:pPr>
            <w:ins w:author="Meredith Freeman" w:date="2024-01-08T16:32:36.211Z" w:id="1109737171">
              <w:r w:rsidRPr="5982C8FB" w:rsidR="1875D04D">
                <w:rPr>
                  <w:rFonts w:ascii="Calibri" w:hAnsi="Calibri" w:cs="Calibri" w:asciiTheme="minorAscii" w:hAnsiTheme="minorAscii" w:cstheme="minorAscii"/>
                </w:rPr>
                <w:t>Please see attached two most recent annual financial audits, completed by Blue &amp; Company.</w:t>
              </w:r>
            </w:ins>
          </w:p>
        </w:tc>
      </w:tr>
    </w:tbl>
    <w:p w:rsidRPr="00A2550B" w:rsidR="0009502C" w:rsidP="0009502C" w:rsidRDefault="0009502C" w14:paraId="74BE78C5" w14:textId="77777777">
      <w:pPr>
        <w:rPr>
          <w:rFonts w:asciiTheme="minorHAnsi" w:hAnsiTheme="minorHAnsi" w:cstheme="minorHAnsi"/>
          <w:szCs w:val="24"/>
        </w:rPr>
      </w:pPr>
    </w:p>
    <w:p w:rsidRPr="00A2550B" w:rsidR="0009502C" w:rsidP="007A445A" w:rsidRDefault="0009502C" w14:paraId="4A2C11C8" w14:textId="22BD0C31">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5982C8FB" w14:paraId="476E0EEA" w14:textId="77777777">
        <w:tc>
          <w:tcPr>
            <w:tcW w:w="8856" w:type="dxa"/>
            <w:shd w:val="clear" w:color="auto" w:fill="FFFF99"/>
            <w:tcMar/>
          </w:tcPr>
          <w:p w:rsidRPr="00A2550B" w:rsidR="0009502C" w:rsidP="5982C8FB" w:rsidRDefault="0009502C" w14:paraId="17B2F502" w14:textId="01D4B969">
            <w:pPr>
              <w:rPr>
                <w:rFonts w:ascii="Calibri" w:hAnsi="Calibri" w:cs="Calibri" w:asciiTheme="minorAscii" w:hAnsiTheme="minorAscii" w:cstheme="minorAscii"/>
              </w:rPr>
            </w:pPr>
            <w:ins w:author="Meredith Freeman" w:date="2024-01-08T16:08:59.951Z" w:id="1660363029">
              <w:r w:rsidRPr="5982C8FB" w:rsidR="3A124F96">
                <w:rPr>
                  <w:rFonts w:ascii="Calibri" w:hAnsi="Calibri" w:cs="Calibri" w:asciiTheme="minorAscii" w:hAnsiTheme="minorAscii" w:cstheme="minorAscii"/>
                </w:rPr>
                <w:t>Please se</w:t>
              </w:r>
            </w:ins>
            <w:ins w:author="Meredith Freeman" w:date="2024-01-08T16:09:03.917Z" w:id="50310500">
              <w:r w:rsidRPr="5982C8FB" w:rsidR="3A124F96">
                <w:rPr>
                  <w:rFonts w:ascii="Calibri" w:hAnsi="Calibri" w:cs="Calibri" w:asciiTheme="minorAscii" w:hAnsiTheme="minorAscii" w:cstheme="minorAscii"/>
                </w:rPr>
                <w:t>e the attached statement.</w:t>
              </w:r>
            </w:ins>
          </w:p>
        </w:tc>
      </w:tr>
    </w:tbl>
    <w:p w:rsidRPr="00A2550B" w:rsidR="006405E9" w:rsidP="0009502C" w:rsidRDefault="006405E9" w14:paraId="643F01E5" w14:textId="77777777">
      <w:pPr>
        <w:rPr>
          <w:rFonts w:asciiTheme="minorHAnsi" w:hAnsiTheme="minorHAnsi" w:cstheme="minorHAnsi"/>
          <w:szCs w:val="24"/>
        </w:rPr>
      </w:pPr>
    </w:p>
    <w:p w:rsidRPr="002F3BEF" w:rsidR="0009502C" w:rsidP="005F0A81" w:rsidRDefault="0009502C" w14:paraId="75AD36B8" w14:textId="29D3F34B">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Pr="002F3BEF" w:rsidR="00FD5220">
        <w:rPr>
          <w:rFonts w:asciiTheme="minorHAnsi" w:hAnsiTheme="minorHAnsi" w:cstheme="minorHAnsi"/>
          <w:szCs w:val="24"/>
        </w:rPr>
        <w:t>Please provide the requested information in RFP Section 2.3.</w:t>
      </w:r>
      <w:r w:rsidRPr="002F3BEF" w:rsidR="00951771">
        <w:rPr>
          <w:rFonts w:asciiTheme="minorHAnsi" w:hAnsiTheme="minorHAnsi" w:cstheme="minorHAnsi"/>
          <w:szCs w:val="24"/>
        </w:rPr>
        <w:t>6</w:t>
      </w:r>
      <w:r w:rsidRPr="002F3BEF" w:rsidR="00FD5220">
        <w:rPr>
          <w:rFonts w:asciiTheme="minorHAnsi" w:hAnsiTheme="minorHAnsi" w:cstheme="minorHAnsi"/>
          <w:szCs w:val="24"/>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134EBDA9" w14:paraId="0D87162D" w14:textId="77777777">
        <w:tc>
          <w:tcPr>
            <w:tcW w:w="8856" w:type="dxa"/>
            <w:shd w:val="clear" w:color="auto" w:fill="FFFF99"/>
            <w:tcMar/>
          </w:tcPr>
          <w:p w:rsidRPr="00A2550B" w:rsidR="0009502C" w:rsidP="165683F3" w:rsidRDefault="0009502C" w14:paraId="11192AAE" w14:textId="4D25B6DF">
            <w:pPr>
              <w:rPr>
                <w:rFonts w:ascii="Calibri" w:hAnsi="Calibri" w:cs="Calibri" w:asciiTheme="minorAscii" w:hAnsiTheme="minorAscii" w:cstheme="minorAscii"/>
              </w:rPr>
            </w:pPr>
            <w:ins w:author="Meredith Freeman" w:date="2024-01-17T00:04:59.488Z" w:id="449525844">
              <w:r w:rsidRPr="134EBDA9" w:rsidR="7C52302E">
                <w:rPr>
                  <w:rFonts w:ascii="Calibri" w:hAnsi="Calibri" w:cs="Calibri" w:asciiTheme="minorAscii" w:hAnsiTheme="minorAscii" w:cstheme="minorAscii"/>
                </w:rPr>
                <w:t xml:space="preserve">DSI accepts all </w:t>
              </w:r>
              <w:r w:rsidRPr="134EBDA9" w:rsidR="7C52302E">
                <w:rPr>
                  <w:rFonts w:ascii="Calibri" w:hAnsi="Calibri" w:cs="Calibri" w:asciiTheme="minorAscii" w:hAnsiTheme="minorAscii" w:cstheme="minorAscii"/>
                </w:rPr>
                <w:t>ma</w:t>
              </w:r>
            </w:ins>
            <w:ins w:author="Meredith Freeman" w:date="2024-01-17T14:49:49.778Z" w:id="1852934644">
              <w:r w:rsidRPr="134EBDA9" w:rsidR="27781856">
                <w:rPr>
                  <w:rFonts w:ascii="Calibri" w:hAnsi="Calibri" w:cs="Calibri" w:asciiTheme="minorAscii" w:hAnsiTheme="minorAscii" w:cstheme="minorAscii"/>
                </w:rPr>
                <w:t>n</w:t>
              </w:r>
            </w:ins>
            <w:ins w:author="Meredith Freeman" w:date="2024-01-17T00:04:59.488Z" w:id="731538141">
              <w:r w:rsidRPr="134EBDA9" w:rsidR="7C52302E">
                <w:rPr>
                  <w:rFonts w:ascii="Calibri" w:hAnsi="Calibri" w:cs="Calibri" w:asciiTheme="minorAscii" w:hAnsiTheme="minorAscii" w:cstheme="minorAscii"/>
                </w:rPr>
                <w:t>datory</w:t>
              </w:r>
              <w:r w:rsidRPr="134EBDA9" w:rsidR="7C52302E">
                <w:rPr>
                  <w:rFonts w:ascii="Calibri" w:hAnsi="Calibri" w:cs="Calibri" w:asciiTheme="minorAscii" w:hAnsiTheme="minorAscii" w:cstheme="minorAscii"/>
                </w:rPr>
                <w:t xml:space="preserve"> contract clauses.</w:t>
              </w:r>
            </w:ins>
          </w:p>
        </w:tc>
      </w:tr>
    </w:tbl>
    <w:p w:rsidRPr="00A2550B" w:rsidR="0009502C" w:rsidP="0009502C" w:rsidRDefault="0009502C" w14:paraId="126A8255" w14:textId="77777777">
      <w:pPr>
        <w:rPr>
          <w:rFonts w:asciiTheme="minorHAnsi" w:hAnsiTheme="minorHAnsi" w:cstheme="minorHAnsi"/>
          <w:szCs w:val="24"/>
        </w:rPr>
      </w:pPr>
    </w:p>
    <w:p w:rsidRPr="00A2550B" w:rsidR="0009502C" w:rsidP="006676D8" w:rsidRDefault="006405E9" w14:paraId="1B16C362" w14:textId="2D914ECF">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Pr="00A2550B" w:rsidR="0009502C">
        <w:rPr>
          <w:rFonts w:asciiTheme="minorHAnsi" w:hAnsiTheme="minorHAnsi" w:cstheme="minorHAnsi"/>
          <w:b/>
          <w:szCs w:val="24"/>
        </w:rPr>
        <w:t xml:space="preserve"> </w:t>
      </w:r>
      <w:r w:rsidRPr="00A2550B" w:rsidR="0009502C">
        <w:rPr>
          <w:rFonts w:asciiTheme="minorHAnsi" w:hAnsiTheme="minorHAnsi" w:cstheme="minorHAnsi"/>
          <w:szCs w:val="24"/>
        </w:rPr>
        <w:t xml:space="preserve">- </w:t>
      </w:r>
      <w:r w:rsidRPr="00A2550B" w:rsidR="006676D8">
        <w:rPr>
          <w:rFonts w:asciiTheme="minorHAnsi" w:hAnsiTheme="minorHAnsi" w:cstheme="minorHAnsi"/>
          <w:bCs/>
          <w:szCs w:val="24"/>
        </w:rPr>
        <w:t xml:space="preserve">Reference information is captured on </w:t>
      </w:r>
      <w:r w:rsidRPr="00C249B7" w:rsidR="002F3BEF">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Pr="00A2550B" w:rsidR="006676D8">
        <w:rPr>
          <w:rFonts w:asciiTheme="minorHAnsi" w:hAnsiTheme="minorHAnsi" w:cstheme="minorHAnsi"/>
          <w:bCs/>
          <w:szCs w:val="24"/>
        </w:rPr>
        <w:t xml:space="preserve">Respondent should complete the reference information portion of the </w:t>
      </w:r>
      <w:r w:rsidRPr="00C249B7" w:rsidR="002F3BEF">
        <w:rPr>
          <w:rFonts w:asciiTheme="minorHAnsi" w:hAnsiTheme="minorHAnsi" w:cstheme="minorHAnsi"/>
          <w:b/>
          <w:szCs w:val="24"/>
        </w:rPr>
        <w:t xml:space="preserve">Attachment </w:t>
      </w:r>
      <w:r w:rsidR="00234E3E">
        <w:rPr>
          <w:rFonts w:asciiTheme="minorHAnsi" w:hAnsiTheme="minorHAnsi" w:cstheme="minorHAnsi"/>
          <w:b/>
          <w:szCs w:val="24"/>
        </w:rPr>
        <w:t>G</w:t>
      </w:r>
      <w:r w:rsidRPr="00A2550B" w:rsidR="006676D8">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Pr="00C249B7" w:rsidR="002F3BEF">
        <w:rPr>
          <w:rFonts w:asciiTheme="minorHAnsi" w:hAnsiTheme="minorHAnsi" w:cstheme="minorHAnsi"/>
          <w:b/>
          <w:szCs w:val="24"/>
        </w:rPr>
        <w:t xml:space="preserve">Attachment </w:t>
      </w:r>
      <w:r w:rsidR="00234E3E">
        <w:rPr>
          <w:rFonts w:asciiTheme="minorHAnsi" w:hAnsiTheme="minorHAnsi" w:cstheme="minorHAnsi"/>
          <w:b/>
          <w:szCs w:val="24"/>
        </w:rPr>
        <w:t>G</w:t>
      </w:r>
      <w:r w:rsidRPr="00A2550B" w:rsidR="006676D8">
        <w:rPr>
          <w:rFonts w:asciiTheme="minorHAnsi" w:hAnsiTheme="minorHAnsi" w:cstheme="minorHAnsi"/>
          <w:bCs/>
          <w:szCs w:val="24"/>
        </w:rPr>
        <w:t xml:space="preserve"> should be completed by the reference and </w:t>
      </w:r>
      <w:r w:rsidRPr="00A2550B" w:rsidR="006676D8">
        <w:rPr>
          <w:rFonts w:asciiTheme="minorHAnsi" w:hAnsiTheme="minorHAnsi" w:cstheme="minorHAnsi"/>
          <w:b/>
          <w:bCs/>
          <w:szCs w:val="24"/>
          <w:u w:val="single"/>
        </w:rPr>
        <w:t xml:space="preserve">emailed DIRECTLY </w:t>
      </w:r>
      <w:r w:rsidRPr="00A2550B" w:rsidR="006676D8">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Pr="00A2550B" w:rsidR="006676D8">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Pr="00A2550B" w:rsidR="006676D8">
        <w:rPr>
          <w:rFonts w:asciiTheme="minorHAnsi" w:hAnsiTheme="minorHAnsi" w:cstheme="minorHAnsi"/>
          <w:bCs/>
          <w:color w:val="FF0000"/>
          <w:szCs w:val="24"/>
        </w:rPr>
        <w:t xml:space="preserve">) </w:t>
      </w:r>
      <w:r w:rsidRPr="00C249B7" w:rsidR="002F3BEF">
        <w:rPr>
          <w:rFonts w:asciiTheme="minorHAnsi" w:hAnsiTheme="minorHAnsi" w:cstheme="minorHAnsi"/>
          <w:b/>
          <w:szCs w:val="24"/>
        </w:rPr>
        <w:t>Attachment Hs</w:t>
      </w:r>
      <w:r w:rsidRPr="00A2550B" w:rsidR="006676D8">
        <w:rPr>
          <w:rFonts w:asciiTheme="minorHAnsi" w:hAnsiTheme="minorHAnsi" w:cstheme="minorHAnsi"/>
          <w:bCs/>
          <w:color w:val="FF0000"/>
          <w:szCs w:val="24"/>
        </w:rPr>
        <w:t xml:space="preserve"> </w:t>
      </w:r>
      <w:r w:rsidRPr="00A2550B" w:rsidR="006676D8">
        <w:rPr>
          <w:rFonts w:asciiTheme="minorHAnsi" w:hAnsiTheme="minorHAnsi" w:cstheme="minorHAnsi"/>
          <w:bCs/>
          <w:szCs w:val="24"/>
        </w:rPr>
        <w:t>from clients for whom the Respondent has provided products and/or services that are the same or similar to those products and/or services requested in this RFP.</w:t>
      </w:r>
      <w:r w:rsidRPr="00A2550B" w:rsidR="003B7A2F">
        <w:rPr>
          <w:rFonts w:asciiTheme="minorHAnsi" w:hAnsiTheme="minorHAnsi" w:cstheme="minorHAnsi"/>
          <w:bCs/>
          <w:szCs w:val="24"/>
        </w:rPr>
        <w:t xml:space="preserve"> </w:t>
      </w:r>
      <w:r w:rsidRPr="00C249B7" w:rsidR="002F3BEF">
        <w:rPr>
          <w:rFonts w:asciiTheme="minorHAnsi" w:hAnsiTheme="minorHAnsi" w:cstheme="minorHAnsi"/>
          <w:b/>
          <w:szCs w:val="24"/>
        </w:rPr>
        <w:t xml:space="preserve">Attachment </w:t>
      </w:r>
      <w:r w:rsidR="00234E3E">
        <w:rPr>
          <w:rFonts w:asciiTheme="minorHAnsi" w:hAnsiTheme="minorHAnsi" w:cstheme="minorHAnsi"/>
          <w:b/>
          <w:szCs w:val="24"/>
        </w:rPr>
        <w:t>G</w:t>
      </w:r>
      <w:r w:rsidRPr="00A2550B" w:rsidR="003B7A2F">
        <w:rPr>
          <w:rFonts w:asciiTheme="minorHAnsi" w:hAnsiTheme="minorHAnsi" w:cstheme="minorHAnsi"/>
          <w:bCs/>
          <w:color w:val="FF0000"/>
          <w:szCs w:val="24"/>
        </w:rPr>
        <w:t xml:space="preserve"> </w:t>
      </w:r>
      <w:r w:rsidRPr="00A2550B" w:rsidR="003B7A2F">
        <w:rPr>
          <w:rFonts w:asciiTheme="minorHAnsi" w:hAnsiTheme="minorHAnsi" w:cstheme="minorHAnsi"/>
          <w:bCs/>
          <w:szCs w:val="24"/>
        </w:rPr>
        <w:t xml:space="preserve">should be submitted to </w:t>
      </w:r>
      <w:hyperlink w:history="1" r:id="rId9">
        <w:r w:rsidRPr="00A2550B" w:rsidR="008F4E85">
          <w:rPr>
            <w:rStyle w:val="Hyperlink"/>
            <w:rFonts w:asciiTheme="minorHAnsi" w:hAnsiTheme="minorHAnsi" w:cstheme="minorHAnsi"/>
            <w:bCs/>
            <w:szCs w:val="24"/>
          </w:rPr>
          <w:t>idoareferences@idoa.in.gov</w:t>
        </w:r>
      </w:hyperlink>
      <w:r w:rsidRPr="00A2550B" w:rsidR="008F4E85">
        <w:rPr>
          <w:rStyle w:val="CommentReference"/>
          <w:rFonts w:asciiTheme="minorHAnsi" w:hAnsiTheme="minorHAnsi" w:cstheme="minorHAnsi"/>
          <w:sz w:val="24"/>
          <w:szCs w:val="24"/>
        </w:rPr>
        <w:t xml:space="preserve">. </w:t>
      </w:r>
      <w:r w:rsidRPr="00C249B7" w:rsidR="002F3BEF">
        <w:rPr>
          <w:rFonts w:asciiTheme="minorHAnsi" w:hAnsiTheme="minorHAnsi" w:cstheme="minorHAnsi"/>
          <w:b/>
          <w:szCs w:val="24"/>
        </w:rPr>
        <w:t xml:space="preserve">Attachment </w:t>
      </w:r>
      <w:r w:rsidR="00234E3E">
        <w:rPr>
          <w:rFonts w:asciiTheme="minorHAnsi" w:hAnsiTheme="minorHAnsi" w:cstheme="minorHAnsi"/>
          <w:b/>
          <w:szCs w:val="24"/>
        </w:rPr>
        <w:t>G</w:t>
      </w:r>
      <w:r w:rsidRPr="00A2550B" w:rsidR="008F4E85">
        <w:rPr>
          <w:rStyle w:val="CommentReference"/>
          <w:rFonts w:asciiTheme="minorHAnsi" w:hAnsiTheme="minorHAnsi" w:cstheme="minorHAnsi"/>
          <w:color w:val="FF0000"/>
          <w:sz w:val="24"/>
          <w:szCs w:val="24"/>
        </w:rPr>
        <w:t xml:space="preserve"> </w:t>
      </w:r>
      <w:r w:rsidRPr="00A2550B" w:rsidR="008F4E85">
        <w:rPr>
          <w:rStyle w:val="CommentReference"/>
          <w:rFonts w:asciiTheme="minorHAnsi" w:hAnsiTheme="minorHAnsi" w:cstheme="minorHAnsi"/>
          <w:sz w:val="24"/>
          <w:szCs w:val="24"/>
        </w:rPr>
        <w:t>should be submitted</w:t>
      </w:r>
      <w:r w:rsidRPr="00A2550B" w:rsidR="003B7A2F">
        <w:rPr>
          <w:rFonts w:asciiTheme="minorHAnsi" w:hAnsiTheme="minorHAnsi" w:cstheme="minorHAnsi"/>
          <w:bCs/>
          <w:szCs w:val="24"/>
        </w:rPr>
        <w:t xml:space="preserve"> no more than ten (10)</w:t>
      </w:r>
      <w:r w:rsidRPr="00A2550B" w:rsidR="008F4E85">
        <w:rPr>
          <w:rFonts w:asciiTheme="minorHAnsi" w:hAnsiTheme="minorHAnsi" w:cstheme="minorHAnsi"/>
          <w:bCs/>
          <w:szCs w:val="24"/>
        </w:rPr>
        <w:t xml:space="preserve"> business</w:t>
      </w:r>
      <w:r w:rsidRPr="00A2550B" w:rsidR="003B7A2F">
        <w:rPr>
          <w:rFonts w:asciiTheme="minorHAnsi" w:hAnsiTheme="minorHAnsi" w:cstheme="minorHAnsi"/>
          <w:bCs/>
          <w:szCs w:val="24"/>
        </w:rPr>
        <w:t xml:space="preserve"> days after the </w:t>
      </w:r>
      <w:r w:rsidRPr="00A2550B" w:rsidR="00BF4E0C">
        <w:rPr>
          <w:rFonts w:asciiTheme="minorHAnsi" w:hAnsiTheme="minorHAnsi" w:cstheme="minorHAnsi"/>
          <w:bCs/>
          <w:szCs w:val="24"/>
        </w:rPr>
        <w:t>p</w:t>
      </w:r>
      <w:r w:rsidRPr="00A2550B" w:rsidR="003B7A2F">
        <w:rPr>
          <w:rFonts w:asciiTheme="minorHAnsi" w:hAnsiTheme="minorHAnsi" w:cstheme="minorHAnsi"/>
          <w:bCs/>
          <w:szCs w:val="24"/>
        </w:rPr>
        <w:t>roposal</w:t>
      </w:r>
      <w:r w:rsidRPr="00A2550B" w:rsidR="00BF4E0C">
        <w:rPr>
          <w:rFonts w:asciiTheme="minorHAnsi" w:hAnsiTheme="minorHAnsi" w:cstheme="minorHAnsi"/>
          <w:bCs/>
          <w:szCs w:val="24"/>
        </w:rPr>
        <w:t xml:space="preserve"> submission</w:t>
      </w:r>
      <w:r w:rsidRPr="00A2550B" w:rsidR="003B7A2F">
        <w:rPr>
          <w:rFonts w:asciiTheme="minorHAnsi" w:hAnsiTheme="minorHAnsi" w:cstheme="minorHAnsi"/>
          <w:bCs/>
          <w:szCs w:val="24"/>
        </w:rPr>
        <w:t xml:space="preserve"> due date listed in Section 1.24 of the RFP.</w:t>
      </w:r>
      <w:r w:rsidRPr="00A2550B" w:rsidR="006676D8">
        <w:rPr>
          <w:rFonts w:asciiTheme="minorHAnsi" w:hAnsiTheme="minorHAnsi" w:cstheme="minorHAnsi"/>
          <w:bCs/>
          <w:szCs w:val="24"/>
        </w:rPr>
        <w:t xml:space="preserve"> Please provide the customer information for each reference.</w:t>
      </w:r>
    </w:p>
    <w:p w:rsidRPr="00A2550B" w:rsidR="00B31295" w:rsidP="00B31295" w:rsidRDefault="00B31295" w14:paraId="53524B89"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8"/>
        <w:gridCol w:w="4292"/>
      </w:tblGrid>
      <w:tr w:rsidRPr="00A2550B" w:rsidR="0009502C" w:rsidTr="7A1ECC21" w14:paraId="0318FD3D" w14:textId="77777777">
        <w:tc>
          <w:tcPr>
            <w:tcW w:w="4428" w:type="dxa"/>
            <w:shd w:val="clear" w:color="auto" w:fill="B3B3B3"/>
            <w:tcMar/>
            <w:vAlign w:val="bottom"/>
          </w:tcPr>
          <w:p w:rsidRPr="00A2550B" w:rsidR="0009502C" w:rsidP="0009502C" w:rsidRDefault="0009502C" w14:paraId="1728A4CF" w14:textId="77777777">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color="auto" w:sz="4" w:space="0"/>
            </w:tcBorders>
            <w:shd w:val="clear" w:color="auto" w:fill="B3B3B3"/>
            <w:tcMar/>
          </w:tcPr>
          <w:p w:rsidRPr="00A2550B" w:rsidR="0009502C" w:rsidP="0009502C" w:rsidRDefault="0009502C" w14:paraId="0D474B1B" w14:textId="77777777">
            <w:pPr>
              <w:rPr>
                <w:rFonts w:asciiTheme="minorHAnsi" w:hAnsiTheme="minorHAnsi" w:cstheme="minorHAnsi"/>
                <w:szCs w:val="24"/>
              </w:rPr>
            </w:pPr>
          </w:p>
        </w:tc>
      </w:tr>
      <w:tr w:rsidRPr="00A2550B" w:rsidR="0009502C" w:rsidTr="7A1ECC21" w14:paraId="4051EF31" w14:textId="77777777">
        <w:tc>
          <w:tcPr>
            <w:tcW w:w="4428" w:type="dxa"/>
            <w:tcMar/>
            <w:vAlign w:val="bottom"/>
          </w:tcPr>
          <w:p w:rsidRPr="00A2550B" w:rsidR="0009502C" w:rsidP="0009502C" w:rsidRDefault="0009502C" w14:paraId="70B7CA00"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Mar/>
          </w:tcPr>
          <w:p w:rsidRPr="00A2550B" w:rsidR="0009502C" w:rsidP="7A1ECC21" w:rsidRDefault="0009502C" w14:paraId="55CD4EB9" w14:textId="5FC02FD4">
            <w:pPr>
              <w:rPr>
                <w:rFonts w:ascii="Calibri" w:hAnsi="Calibri" w:cs="Calibri" w:asciiTheme="minorAscii" w:hAnsiTheme="minorAscii" w:cstheme="minorAscii"/>
              </w:rPr>
            </w:pPr>
            <w:ins w:author="Meredith Freeman" w:date="2024-01-10T21:20:17.56Z" w:id="2048838689">
              <w:r w:rsidRPr="7A1ECC21" w:rsidR="705502CE">
                <w:rPr>
                  <w:rFonts w:ascii="Calibri" w:hAnsi="Calibri" w:cs="Calibri" w:asciiTheme="minorAscii" w:hAnsiTheme="minorAscii" w:cstheme="minorAscii"/>
                </w:rPr>
                <w:t>Kokomo High School</w:t>
              </w:r>
            </w:ins>
          </w:p>
        </w:tc>
      </w:tr>
      <w:tr w:rsidRPr="00A2550B" w:rsidR="0009502C" w:rsidTr="7A1ECC21" w14:paraId="492DD976" w14:textId="77777777">
        <w:tc>
          <w:tcPr>
            <w:tcW w:w="4428" w:type="dxa"/>
            <w:tcMar/>
            <w:vAlign w:val="bottom"/>
          </w:tcPr>
          <w:p w:rsidRPr="00A2550B" w:rsidR="0009502C" w:rsidP="0009502C" w:rsidRDefault="0009502C" w14:paraId="2251F86E"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Mar/>
          </w:tcPr>
          <w:p w:rsidRPr="00A2550B" w:rsidR="0009502C" w:rsidP="7A1ECC21" w:rsidRDefault="0009502C" w14:paraId="3DB44E55" w14:textId="1634A32F">
            <w:pPr>
              <w:rPr>
                <w:rFonts w:ascii="Calibri" w:hAnsi="Calibri" w:cs="Calibri" w:asciiTheme="minorAscii" w:hAnsiTheme="minorAscii" w:cstheme="minorAscii"/>
              </w:rPr>
            </w:pPr>
            <w:ins w:author="Meredith Freeman" w:date="2024-01-10T21:20:24.573Z" w:id="651171531">
              <w:r w:rsidRPr="7A1ECC21" w:rsidR="1A756DFC">
                <w:rPr>
                  <w:rFonts w:ascii="Calibri" w:hAnsi="Calibri" w:cs="Calibri" w:asciiTheme="minorAscii" w:hAnsiTheme="minorAscii" w:cstheme="minorAscii"/>
                </w:rPr>
                <w:t>2501 South Berkley Road</w:t>
              </w:r>
            </w:ins>
          </w:p>
        </w:tc>
      </w:tr>
      <w:tr w:rsidRPr="00A2550B" w:rsidR="0009502C" w:rsidTr="7A1ECC21" w14:paraId="110E1716" w14:textId="77777777">
        <w:tc>
          <w:tcPr>
            <w:tcW w:w="4428" w:type="dxa"/>
            <w:tcMar/>
            <w:vAlign w:val="bottom"/>
          </w:tcPr>
          <w:p w:rsidRPr="00A2550B" w:rsidR="0009502C" w:rsidP="0009502C" w:rsidRDefault="0009502C" w14:paraId="7EFC61C0"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Mar/>
          </w:tcPr>
          <w:p w:rsidRPr="00A2550B" w:rsidR="0009502C" w:rsidP="7A1ECC21" w:rsidRDefault="0009502C" w14:paraId="333EF371" w14:textId="633661B9">
            <w:pPr>
              <w:rPr>
                <w:rFonts w:ascii="Calibri" w:hAnsi="Calibri" w:cs="Calibri" w:asciiTheme="minorAscii" w:hAnsiTheme="minorAscii" w:cstheme="minorAscii"/>
              </w:rPr>
            </w:pPr>
            <w:ins w:author="Meredith Freeman" w:date="2024-01-10T21:20:31.906Z" w:id="1266147460">
              <w:r w:rsidRPr="7A1ECC21" w:rsidR="3E56C30C">
                <w:rPr>
                  <w:rFonts w:ascii="Calibri" w:hAnsi="Calibri" w:cs="Calibri" w:asciiTheme="minorAscii" w:hAnsiTheme="minorAscii" w:cstheme="minorAscii"/>
                </w:rPr>
                <w:t>Kokomo, IN 46902</w:t>
              </w:r>
            </w:ins>
          </w:p>
        </w:tc>
      </w:tr>
      <w:tr w:rsidRPr="00A2550B" w:rsidR="0009502C" w:rsidTr="7A1ECC21" w14:paraId="2D67BE85" w14:textId="77777777">
        <w:tc>
          <w:tcPr>
            <w:tcW w:w="4428" w:type="dxa"/>
            <w:tcMar/>
            <w:vAlign w:val="bottom"/>
          </w:tcPr>
          <w:p w:rsidRPr="00A2550B" w:rsidR="0009502C" w:rsidP="0009502C" w:rsidRDefault="0009502C" w14:paraId="64986315"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Mar/>
          </w:tcPr>
          <w:p w:rsidRPr="00A2550B" w:rsidR="0009502C" w:rsidP="7A1ECC21" w:rsidRDefault="0009502C" w14:paraId="451E1065" w14:textId="2F1F8163">
            <w:pPr>
              <w:rPr>
                <w:rFonts w:ascii="Calibri" w:hAnsi="Calibri" w:cs="Calibri" w:asciiTheme="minorAscii" w:hAnsiTheme="minorAscii" w:cstheme="minorAscii"/>
              </w:rPr>
            </w:pPr>
            <w:ins w:author="Meredith Freeman" w:date="2024-01-10T21:20:54.256Z" w:id="2012179650">
              <w:r w:rsidRPr="7A1ECC21" w:rsidR="40CBCE1F">
                <w:rPr>
                  <w:rFonts w:ascii="Calibri" w:hAnsi="Calibri" w:cs="Calibri" w:asciiTheme="minorAscii" w:hAnsiTheme="minorAscii" w:cstheme="minorAscii"/>
                </w:rPr>
                <w:t>www.khs.kokomoschools.com</w:t>
              </w:r>
            </w:ins>
          </w:p>
        </w:tc>
      </w:tr>
      <w:tr w:rsidRPr="00A2550B" w:rsidR="0009502C" w:rsidTr="7A1ECC21" w14:paraId="5C57E457" w14:textId="77777777">
        <w:tc>
          <w:tcPr>
            <w:tcW w:w="4428" w:type="dxa"/>
            <w:tcMar/>
            <w:vAlign w:val="bottom"/>
          </w:tcPr>
          <w:p w:rsidRPr="00A2550B" w:rsidR="0009502C" w:rsidP="0009502C" w:rsidRDefault="0009502C" w14:paraId="0004C744"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Mar/>
          </w:tcPr>
          <w:p w:rsidRPr="00A2550B" w:rsidR="0009502C" w:rsidP="7A1ECC21" w:rsidRDefault="0009502C" w14:paraId="525D321A" w14:textId="75B0F6F3">
            <w:pPr>
              <w:rPr>
                <w:rFonts w:ascii="Calibri" w:hAnsi="Calibri" w:cs="Calibri" w:asciiTheme="minorAscii" w:hAnsiTheme="minorAscii" w:cstheme="minorAscii"/>
              </w:rPr>
            </w:pPr>
            <w:ins w:author="Meredith Freeman" w:date="2024-01-10T21:21:06.341Z" w:id="1285251404">
              <w:r w:rsidRPr="7A1ECC21" w:rsidR="17D7EF44">
                <w:rPr>
                  <w:rFonts w:ascii="Calibri" w:hAnsi="Calibri" w:cs="Calibri" w:asciiTheme="minorAscii" w:hAnsiTheme="minorAscii" w:cstheme="minorAscii"/>
                </w:rPr>
                <w:t>Kelly Barker</w:t>
              </w:r>
            </w:ins>
          </w:p>
        </w:tc>
      </w:tr>
      <w:tr w:rsidRPr="00A2550B" w:rsidR="008F4E85" w:rsidTr="7A1ECC21" w14:paraId="4549D602" w14:textId="77777777">
        <w:tc>
          <w:tcPr>
            <w:tcW w:w="4428" w:type="dxa"/>
            <w:tcMar/>
            <w:vAlign w:val="bottom"/>
          </w:tcPr>
          <w:p w:rsidRPr="00A2550B" w:rsidR="008F4E85" w:rsidP="0009502C" w:rsidRDefault="008F4E85" w14:paraId="4EF92ACE" w14:textId="61E469AB">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Mar/>
          </w:tcPr>
          <w:p w:rsidRPr="00A2550B" w:rsidR="008F4E85" w:rsidP="7A1ECC21" w:rsidRDefault="008F4E85" w14:paraId="47EC0A09" w14:textId="3A44B46A">
            <w:pPr>
              <w:rPr>
                <w:rFonts w:ascii="Calibri" w:hAnsi="Calibri" w:cs="Calibri" w:asciiTheme="minorAscii" w:hAnsiTheme="minorAscii" w:cstheme="minorAscii"/>
              </w:rPr>
            </w:pPr>
            <w:ins w:author="Meredith Freeman" w:date="2024-01-10T21:21:13.865Z" w:id="1058953771">
              <w:r w:rsidRPr="7A1ECC21" w:rsidR="4F795176">
                <w:rPr>
                  <w:rFonts w:ascii="Calibri" w:hAnsi="Calibri" w:cs="Calibri" w:asciiTheme="minorAscii" w:hAnsiTheme="minorAscii" w:cstheme="minorAscii"/>
                </w:rPr>
                <w:t>Assistant Director of Special Programs</w:t>
              </w:r>
            </w:ins>
          </w:p>
        </w:tc>
      </w:tr>
      <w:tr w:rsidRPr="00A2550B" w:rsidR="0009502C" w:rsidTr="7A1ECC21" w14:paraId="5C86AA6A" w14:textId="77777777">
        <w:tc>
          <w:tcPr>
            <w:tcW w:w="4428" w:type="dxa"/>
            <w:tcMar/>
            <w:vAlign w:val="bottom"/>
          </w:tcPr>
          <w:p w:rsidRPr="00A2550B" w:rsidR="0009502C" w:rsidP="0009502C" w:rsidRDefault="0009502C" w14:paraId="32DFBD97"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Mar/>
          </w:tcPr>
          <w:p w:rsidRPr="00A2550B" w:rsidR="0009502C" w:rsidP="7A1ECC21" w:rsidRDefault="0009502C" w14:paraId="4C79177B" w14:textId="42C7A896">
            <w:pPr>
              <w:rPr>
                <w:rFonts w:ascii="Calibri" w:hAnsi="Calibri" w:cs="Calibri" w:asciiTheme="minorAscii" w:hAnsiTheme="minorAscii" w:cstheme="minorAscii"/>
              </w:rPr>
            </w:pPr>
            <w:ins w:author="Meredith Freeman" w:date="2024-01-10T21:21:18.982Z" w:id="1119865752">
              <w:r w:rsidRPr="7A1ECC21" w:rsidR="443E9F62">
                <w:rPr>
                  <w:rFonts w:ascii="Calibri" w:hAnsi="Calibri" w:cs="Calibri" w:asciiTheme="minorAscii" w:hAnsiTheme="minorAscii" w:cstheme="minorAscii"/>
                </w:rPr>
                <w:t>765-455-8040</w:t>
              </w:r>
            </w:ins>
          </w:p>
        </w:tc>
      </w:tr>
      <w:tr w:rsidRPr="00A2550B" w:rsidR="0009502C" w:rsidTr="7A1ECC21" w14:paraId="136DEFE0" w14:textId="77777777">
        <w:tc>
          <w:tcPr>
            <w:tcW w:w="4428" w:type="dxa"/>
            <w:tcMar/>
            <w:vAlign w:val="bottom"/>
          </w:tcPr>
          <w:p w:rsidRPr="00A2550B" w:rsidR="0009502C" w:rsidP="0009502C" w:rsidRDefault="0009502C" w14:paraId="35449174"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Mar/>
          </w:tcPr>
          <w:p w:rsidRPr="00A2550B" w:rsidR="0009502C" w:rsidP="0009502C" w:rsidRDefault="0009502C" w14:paraId="228CED07" w14:textId="77777777">
            <w:pPr>
              <w:rPr>
                <w:rFonts w:asciiTheme="minorHAnsi" w:hAnsiTheme="minorHAnsi" w:cstheme="minorHAnsi"/>
                <w:szCs w:val="24"/>
              </w:rPr>
            </w:pPr>
          </w:p>
        </w:tc>
      </w:tr>
      <w:tr w:rsidRPr="00A2550B" w:rsidR="0009502C" w:rsidTr="7A1ECC21" w14:paraId="11E8EEB2" w14:textId="77777777">
        <w:tc>
          <w:tcPr>
            <w:tcW w:w="4428" w:type="dxa"/>
            <w:tcMar/>
            <w:vAlign w:val="bottom"/>
          </w:tcPr>
          <w:p w:rsidRPr="00A2550B" w:rsidR="0009502C" w:rsidP="0009502C" w:rsidRDefault="0009502C" w14:paraId="7B981F0A" w14:textId="77777777">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Mar/>
          </w:tcPr>
          <w:p w:rsidRPr="00A2550B" w:rsidR="0009502C" w:rsidP="7A1ECC21" w:rsidRDefault="0009502C" w14:paraId="15EBCB74" w14:textId="377B9D07">
            <w:pPr>
              <w:rPr>
                <w:rFonts w:ascii="Calibri" w:hAnsi="Calibri" w:cs="Calibri" w:asciiTheme="minorAscii" w:hAnsiTheme="minorAscii" w:cstheme="minorAscii"/>
              </w:rPr>
            </w:pPr>
            <w:ins w:author="Meredith Freeman" w:date="2024-01-10T21:21:30.617Z" w:id="364630836">
              <w:r w:rsidRPr="7A1ECC21" w:rsidR="4B306DC7">
                <w:rPr>
                  <w:rFonts w:ascii="Calibri" w:hAnsi="Calibri" w:cs="Calibri" w:asciiTheme="minorAscii" w:hAnsiTheme="minorAscii" w:cstheme="minorAscii"/>
                </w:rPr>
                <w:t>Kbarker@kokomo.k12.in.us</w:t>
              </w:r>
            </w:ins>
          </w:p>
        </w:tc>
      </w:tr>
      <w:tr w:rsidRPr="00A2550B" w:rsidR="0009502C" w:rsidTr="7A1ECC21" w14:paraId="37CBD940" w14:textId="77777777">
        <w:tc>
          <w:tcPr>
            <w:tcW w:w="4428" w:type="dxa"/>
            <w:tcBorders>
              <w:bottom w:val="single" w:color="auto" w:sz="4" w:space="0"/>
            </w:tcBorders>
            <w:tcMar/>
            <w:vAlign w:val="bottom"/>
          </w:tcPr>
          <w:p w:rsidRPr="00A2550B" w:rsidR="0009502C" w:rsidP="0009502C" w:rsidRDefault="0009502C" w14:paraId="3019D611"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99"/>
            <w:tcMar/>
          </w:tcPr>
          <w:p w:rsidRPr="00A2550B" w:rsidR="0009502C" w:rsidP="7A1ECC21" w:rsidRDefault="0009502C" w14:paraId="6A3614E1" w14:textId="12AD3A3F">
            <w:pPr>
              <w:rPr>
                <w:rFonts w:ascii="Calibri" w:hAnsi="Calibri" w:cs="Calibri" w:asciiTheme="minorAscii" w:hAnsiTheme="minorAscii" w:cstheme="minorAscii"/>
              </w:rPr>
            </w:pPr>
            <w:ins w:author="Meredith Freeman" w:date="2024-01-10T21:21:35.143Z" w:id="1988137985">
              <w:r w:rsidRPr="7A1ECC21" w:rsidR="1846B7EE">
                <w:rPr>
                  <w:rFonts w:ascii="Calibri" w:hAnsi="Calibri" w:cs="Calibri" w:asciiTheme="minorAscii" w:hAnsiTheme="minorAscii" w:cstheme="minorAscii"/>
                </w:rPr>
                <w:t>Education</w:t>
              </w:r>
            </w:ins>
          </w:p>
        </w:tc>
      </w:tr>
      <w:tr w:rsidRPr="00A2550B" w:rsidR="0009502C" w:rsidTr="7A1ECC21" w14:paraId="469B616D" w14:textId="77777777">
        <w:tc>
          <w:tcPr>
            <w:tcW w:w="4428" w:type="dxa"/>
            <w:shd w:val="clear" w:color="auto" w:fill="B3B3B3"/>
            <w:tcMar/>
            <w:vAlign w:val="bottom"/>
          </w:tcPr>
          <w:p w:rsidRPr="00A2550B" w:rsidR="0009502C" w:rsidP="0009502C" w:rsidRDefault="0009502C" w14:paraId="225A3A1A" w14:textId="77777777">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color="auto" w:sz="4" w:space="0"/>
            </w:tcBorders>
            <w:shd w:val="clear" w:color="auto" w:fill="B3B3B3"/>
            <w:tcMar/>
          </w:tcPr>
          <w:p w:rsidRPr="00A2550B" w:rsidR="0009502C" w:rsidP="0009502C" w:rsidRDefault="0009502C" w14:paraId="7A73C6B7" w14:textId="77777777">
            <w:pPr>
              <w:rPr>
                <w:rFonts w:asciiTheme="minorHAnsi" w:hAnsiTheme="minorHAnsi" w:cstheme="minorHAnsi"/>
                <w:szCs w:val="24"/>
              </w:rPr>
            </w:pPr>
          </w:p>
        </w:tc>
      </w:tr>
      <w:tr w:rsidRPr="00A2550B" w:rsidR="0009502C" w:rsidTr="7A1ECC21" w14:paraId="1F665529" w14:textId="77777777">
        <w:tc>
          <w:tcPr>
            <w:tcW w:w="4428" w:type="dxa"/>
            <w:tcMar/>
            <w:vAlign w:val="bottom"/>
          </w:tcPr>
          <w:p w:rsidRPr="00A2550B" w:rsidR="0009502C" w:rsidP="0009502C" w:rsidRDefault="0009502C" w14:paraId="51F571AE"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Mar/>
          </w:tcPr>
          <w:p w:rsidRPr="00A2550B" w:rsidR="0009502C" w:rsidP="7A1ECC21" w:rsidRDefault="0009502C" w14:paraId="50170D4E" w14:textId="52176B47">
            <w:pPr>
              <w:rPr>
                <w:rFonts w:ascii="Calibri" w:hAnsi="Calibri" w:cs="Calibri" w:asciiTheme="minorAscii" w:hAnsiTheme="minorAscii" w:cstheme="minorAscii"/>
              </w:rPr>
            </w:pPr>
            <w:ins w:author="Meredith Freeman" w:date="2024-01-10T21:21:42.732Z" w:id="1910390694">
              <w:r w:rsidRPr="7A1ECC21" w:rsidR="1C0438EC">
                <w:rPr>
                  <w:rFonts w:ascii="Calibri" w:hAnsi="Calibri" w:cs="Calibri" w:asciiTheme="minorAscii" w:hAnsiTheme="minorAscii" w:cstheme="minorAscii"/>
                </w:rPr>
                <w:t>Manchester High School</w:t>
              </w:r>
            </w:ins>
          </w:p>
        </w:tc>
      </w:tr>
      <w:tr w:rsidRPr="00A2550B" w:rsidR="0009502C" w:rsidTr="7A1ECC21" w14:paraId="6949E424" w14:textId="77777777">
        <w:tc>
          <w:tcPr>
            <w:tcW w:w="4428" w:type="dxa"/>
            <w:tcMar/>
            <w:vAlign w:val="bottom"/>
          </w:tcPr>
          <w:p w:rsidRPr="00A2550B" w:rsidR="0009502C" w:rsidP="0009502C" w:rsidRDefault="0009502C" w14:paraId="33DDC7FB"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Mar/>
          </w:tcPr>
          <w:p w:rsidRPr="00A2550B" w:rsidR="0009502C" w:rsidP="7A1ECC21" w:rsidRDefault="0009502C" w14:paraId="5E4DC9F7" w14:textId="0F0EB0F1">
            <w:pPr>
              <w:rPr>
                <w:rFonts w:ascii="Calibri" w:hAnsi="Calibri" w:cs="Calibri" w:asciiTheme="minorAscii" w:hAnsiTheme="minorAscii" w:cstheme="minorAscii"/>
              </w:rPr>
            </w:pPr>
            <w:ins w:author="Meredith Freeman" w:date="2024-01-10T21:21:49.102Z" w:id="1498681325">
              <w:r w:rsidRPr="7A1ECC21" w:rsidR="7F480CEB">
                <w:rPr>
                  <w:rFonts w:ascii="Calibri" w:hAnsi="Calibri" w:cs="Calibri" w:asciiTheme="minorAscii" w:hAnsiTheme="minorAscii" w:cstheme="minorAscii"/>
                </w:rPr>
                <w:t>1 Squire Drive</w:t>
              </w:r>
            </w:ins>
          </w:p>
        </w:tc>
      </w:tr>
      <w:tr w:rsidRPr="00A2550B" w:rsidR="0009502C" w:rsidTr="7A1ECC21" w14:paraId="79394CB5" w14:textId="77777777">
        <w:tc>
          <w:tcPr>
            <w:tcW w:w="4428" w:type="dxa"/>
            <w:tcMar/>
            <w:vAlign w:val="bottom"/>
          </w:tcPr>
          <w:p w:rsidRPr="00A2550B" w:rsidR="0009502C" w:rsidP="0009502C" w:rsidRDefault="0009502C" w14:paraId="52C229FF"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Mar/>
          </w:tcPr>
          <w:p w:rsidRPr="00A2550B" w:rsidR="0009502C" w:rsidP="7A1ECC21" w:rsidRDefault="0009502C" w14:paraId="7DD1EB35" w14:textId="3073EB5E">
            <w:pPr>
              <w:rPr>
                <w:rFonts w:ascii="Calibri" w:hAnsi="Calibri" w:cs="Calibri" w:asciiTheme="minorAscii" w:hAnsiTheme="minorAscii" w:cstheme="minorAscii"/>
              </w:rPr>
            </w:pPr>
            <w:ins w:author="Meredith Freeman" w:date="2024-01-10T21:22:22.253Z" w:id="1480418932">
              <w:r w:rsidRPr="7A1ECC21" w:rsidR="72399BA6">
                <w:rPr>
                  <w:rFonts w:ascii="Calibri" w:hAnsi="Calibri" w:cs="Calibri" w:asciiTheme="minorAscii" w:hAnsiTheme="minorAscii" w:cstheme="minorAscii"/>
                </w:rPr>
                <w:t>North Manchester, IN 46962</w:t>
              </w:r>
            </w:ins>
          </w:p>
        </w:tc>
      </w:tr>
      <w:tr w:rsidRPr="00A2550B" w:rsidR="0009502C" w:rsidTr="7A1ECC21" w14:paraId="10F7D583" w14:textId="77777777">
        <w:tc>
          <w:tcPr>
            <w:tcW w:w="4428" w:type="dxa"/>
            <w:tcMar/>
            <w:vAlign w:val="bottom"/>
          </w:tcPr>
          <w:p w:rsidRPr="00A2550B" w:rsidR="0009502C" w:rsidP="0009502C" w:rsidRDefault="0009502C" w14:paraId="2640B0B8"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Mar/>
          </w:tcPr>
          <w:p w:rsidRPr="00A2550B" w:rsidR="0009502C" w:rsidP="7A1ECC21" w:rsidRDefault="0009502C" w14:paraId="1AC84B27" w14:textId="6FD84159">
            <w:pPr>
              <w:rPr>
                <w:rFonts w:ascii="Calibri" w:hAnsi="Calibri" w:cs="Calibri" w:asciiTheme="minorAscii" w:hAnsiTheme="minorAscii" w:cstheme="minorAscii"/>
              </w:rPr>
            </w:pPr>
            <w:ins w:author="Meredith Freeman" w:date="2024-01-10T21:25:39.877Z" w:id="385231859">
              <w:r w:rsidRPr="7A1ECC21" w:rsidR="26D016CB">
                <w:rPr>
                  <w:rFonts w:ascii="Calibri" w:hAnsi="Calibri" w:cs="Calibri" w:asciiTheme="minorAscii" w:hAnsiTheme="minorAscii" w:cstheme="minorAscii"/>
                </w:rPr>
                <w:t>https://mcs.k12.in.us</w:t>
              </w:r>
            </w:ins>
          </w:p>
        </w:tc>
      </w:tr>
      <w:tr w:rsidRPr="00A2550B" w:rsidR="0009502C" w:rsidTr="7A1ECC21" w14:paraId="618D8639" w14:textId="77777777">
        <w:tc>
          <w:tcPr>
            <w:tcW w:w="4428" w:type="dxa"/>
            <w:tcMar/>
            <w:vAlign w:val="bottom"/>
          </w:tcPr>
          <w:p w:rsidRPr="00A2550B" w:rsidR="0009502C" w:rsidP="0009502C" w:rsidRDefault="0009502C" w14:paraId="0EC6BAD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Mar/>
          </w:tcPr>
          <w:p w:rsidRPr="00A2550B" w:rsidR="0009502C" w:rsidP="7A1ECC21" w:rsidRDefault="0009502C" w14:paraId="78FB7391" w14:textId="71B23373">
            <w:pPr>
              <w:rPr>
                <w:rFonts w:ascii="Calibri" w:hAnsi="Calibri" w:cs="Calibri" w:asciiTheme="minorAscii" w:hAnsiTheme="minorAscii" w:cstheme="minorAscii"/>
              </w:rPr>
            </w:pPr>
            <w:ins w:author="Meredith Freeman" w:date="2024-01-10T21:22:30.058Z" w:id="452688352">
              <w:r w:rsidRPr="7A1ECC21" w:rsidR="3BB1AB50">
                <w:rPr>
                  <w:rFonts w:ascii="Calibri" w:hAnsi="Calibri" w:cs="Calibri" w:asciiTheme="minorAscii" w:hAnsiTheme="minorAscii" w:cstheme="minorAscii"/>
                </w:rPr>
                <w:t>Erica Vogel</w:t>
              </w:r>
            </w:ins>
          </w:p>
        </w:tc>
      </w:tr>
      <w:tr w:rsidRPr="00A2550B" w:rsidR="008F4E85" w:rsidTr="7A1ECC21" w14:paraId="39B779B4" w14:textId="77777777">
        <w:tc>
          <w:tcPr>
            <w:tcW w:w="4428" w:type="dxa"/>
            <w:tcMar/>
            <w:vAlign w:val="bottom"/>
          </w:tcPr>
          <w:p w:rsidRPr="00A2550B" w:rsidR="008F4E85" w:rsidP="0009502C" w:rsidRDefault="008F4E85" w14:paraId="0763A6FD" w14:textId="0623858B">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Mar/>
          </w:tcPr>
          <w:p w:rsidRPr="00A2550B" w:rsidR="008F4E85" w:rsidP="7A1ECC21" w:rsidRDefault="008F4E85" w14:paraId="1509F2E2" w14:textId="471DF3BB">
            <w:pPr>
              <w:rPr>
                <w:rFonts w:ascii="Calibri" w:hAnsi="Calibri" w:cs="Calibri" w:asciiTheme="minorAscii" w:hAnsiTheme="minorAscii" w:cstheme="minorAscii"/>
              </w:rPr>
            </w:pPr>
            <w:ins w:author="Meredith Freeman" w:date="2024-01-10T21:22:38.354Z" w:id="799670746">
              <w:r w:rsidRPr="7A1ECC21" w:rsidR="419BAF17">
                <w:rPr>
                  <w:rFonts w:ascii="Calibri" w:hAnsi="Calibri" w:cs="Calibri" w:asciiTheme="minorAscii" w:hAnsiTheme="minorAscii" w:cstheme="minorAscii"/>
                </w:rPr>
                <w:t>Rise Classroom Leader</w:t>
              </w:r>
            </w:ins>
          </w:p>
        </w:tc>
      </w:tr>
      <w:tr w:rsidRPr="00A2550B" w:rsidR="0009502C" w:rsidTr="7A1ECC21" w14:paraId="116C22A6" w14:textId="77777777">
        <w:tc>
          <w:tcPr>
            <w:tcW w:w="4428" w:type="dxa"/>
            <w:tcMar/>
            <w:vAlign w:val="bottom"/>
          </w:tcPr>
          <w:p w:rsidRPr="00A2550B" w:rsidR="0009502C" w:rsidP="0009502C" w:rsidRDefault="0009502C" w14:paraId="0D631EFD"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Mar/>
          </w:tcPr>
          <w:p w:rsidRPr="00A2550B" w:rsidR="0009502C" w:rsidP="7A1ECC21" w:rsidRDefault="0009502C" w14:paraId="2EA88111" w14:textId="42451E41">
            <w:pPr>
              <w:rPr>
                <w:rFonts w:ascii="Calibri" w:hAnsi="Calibri" w:cs="Calibri" w:asciiTheme="minorAscii" w:hAnsiTheme="minorAscii" w:cstheme="minorAscii"/>
              </w:rPr>
            </w:pPr>
            <w:ins w:author="Meredith Freeman" w:date="2024-01-10T21:22:45.951Z" w:id="1680731706">
              <w:r w:rsidRPr="7A1ECC21" w:rsidR="7FED2E1C">
                <w:rPr>
                  <w:rFonts w:ascii="Calibri" w:hAnsi="Calibri" w:cs="Calibri" w:asciiTheme="minorAscii" w:hAnsiTheme="minorAscii" w:cstheme="minorAscii"/>
                </w:rPr>
                <w:t>260-982-2196</w:t>
              </w:r>
            </w:ins>
          </w:p>
        </w:tc>
      </w:tr>
      <w:tr w:rsidRPr="00A2550B" w:rsidR="0009502C" w:rsidTr="7A1ECC21" w14:paraId="1D2A5329" w14:textId="77777777">
        <w:tc>
          <w:tcPr>
            <w:tcW w:w="4428" w:type="dxa"/>
            <w:tcMar/>
            <w:vAlign w:val="bottom"/>
          </w:tcPr>
          <w:p w:rsidRPr="00A2550B" w:rsidR="0009502C" w:rsidP="0009502C" w:rsidRDefault="0009502C" w14:paraId="7C79F9FE"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Mar/>
          </w:tcPr>
          <w:p w:rsidRPr="00A2550B" w:rsidR="0009502C" w:rsidP="7A1ECC21" w:rsidRDefault="0009502C" w14:paraId="6E786E3F" w14:textId="3F6800EC">
            <w:pPr>
              <w:rPr>
                <w:rFonts w:ascii="Calibri" w:hAnsi="Calibri" w:cs="Calibri" w:asciiTheme="minorAscii" w:hAnsiTheme="minorAscii" w:cstheme="minorAscii"/>
              </w:rPr>
            </w:pPr>
          </w:p>
        </w:tc>
      </w:tr>
      <w:tr w:rsidRPr="00A2550B" w:rsidR="0009502C" w:rsidTr="7A1ECC21" w14:paraId="157B4B02" w14:textId="77777777">
        <w:tc>
          <w:tcPr>
            <w:tcW w:w="4428" w:type="dxa"/>
            <w:tcMar/>
            <w:vAlign w:val="bottom"/>
          </w:tcPr>
          <w:p w:rsidRPr="00A2550B" w:rsidR="0009502C" w:rsidP="0009502C" w:rsidRDefault="0009502C" w14:paraId="7BC51180"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Mar/>
          </w:tcPr>
          <w:p w:rsidRPr="00A2550B" w:rsidR="0009502C" w:rsidP="7A1ECC21" w:rsidRDefault="0009502C" w14:paraId="523D51E3" w14:textId="7C874FED">
            <w:pPr>
              <w:rPr>
                <w:rFonts w:ascii="Calibri" w:hAnsi="Calibri" w:cs="Calibri" w:asciiTheme="minorAscii" w:hAnsiTheme="minorAscii" w:cstheme="minorAscii"/>
              </w:rPr>
            </w:pPr>
            <w:ins w:author="Meredith Freeman" w:date="2024-01-10T21:22:58.975Z" w:id="878747472">
              <w:r w:rsidRPr="7A1ECC21" w:rsidR="554D7620">
                <w:rPr>
                  <w:rFonts w:ascii="Calibri" w:hAnsi="Calibri" w:cs="Calibri" w:asciiTheme="minorAscii" w:hAnsiTheme="minorAscii" w:cstheme="minorAscii"/>
                </w:rPr>
                <w:t>Erica_vogel</w:t>
              </w:r>
              <w:r w:rsidRPr="7A1ECC21" w:rsidR="554D7620">
                <w:rPr>
                  <w:rFonts w:ascii="Calibri" w:hAnsi="Calibri" w:cs="Calibri" w:asciiTheme="minorAscii" w:hAnsiTheme="minorAscii" w:cstheme="minorAscii"/>
                </w:rPr>
                <w:t>@mcs.k12.in.us</w:t>
              </w:r>
            </w:ins>
          </w:p>
        </w:tc>
      </w:tr>
      <w:tr w:rsidRPr="00A2550B" w:rsidR="0009502C" w:rsidTr="7A1ECC21" w14:paraId="40836350" w14:textId="77777777">
        <w:tc>
          <w:tcPr>
            <w:tcW w:w="4428" w:type="dxa"/>
            <w:tcBorders>
              <w:bottom w:val="single" w:color="auto" w:sz="4" w:space="0"/>
            </w:tcBorders>
            <w:tcMar/>
            <w:vAlign w:val="bottom"/>
          </w:tcPr>
          <w:p w:rsidRPr="00A2550B" w:rsidR="0009502C" w:rsidP="0009502C" w:rsidRDefault="0009502C" w14:paraId="35F94187"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99"/>
            <w:tcMar/>
          </w:tcPr>
          <w:p w:rsidRPr="00A2550B" w:rsidR="0009502C" w:rsidP="7A1ECC21" w:rsidRDefault="0009502C" w14:paraId="36539B8E" w14:textId="4DE5EDB1">
            <w:pPr>
              <w:rPr>
                <w:rFonts w:ascii="Calibri" w:hAnsi="Calibri" w:cs="Calibri" w:asciiTheme="minorAscii" w:hAnsiTheme="minorAscii" w:cstheme="minorAscii"/>
              </w:rPr>
            </w:pPr>
            <w:ins w:author="Meredith Freeman" w:date="2024-01-10T21:23:02.201Z" w:id="940558467">
              <w:r w:rsidRPr="7A1ECC21" w:rsidR="2FD77954">
                <w:rPr>
                  <w:rFonts w:ascii="Calibri" w:hAnsi="Calibri" w:cs="Calibri" w:asciiTheme="minorAscii" w:hAnsiTheme="minorAscii" w:cstheme="minorAscii"/>
                </w:rPr>
                <w:t>Education</w:t>
              </w:r>
            </w:ins>
          </w:p>
        </w:tc>
      </w:tr>
      <w:tr w:rsidRPr="00A2550B" w:rsidR="0009502C" w:rsidTr="7A1ECC21" w14:paraId="4D3FC23F" w14:textId="77777777">
        <w:tc>
          <w:tcPr>
            <w:tcW w:w="4428" w:type="dxa"/>
            <w:shd w:val="clear" w:color="auto" w:fill="B3B3B3"/>
            <w:tcMar/>
            <w:vAlign w:val="bottom"/>
          </w:tcPr>
          <w:p w:rsidRPr="00A2550B" w:rsidR="0009502C" w:rsidP="0009502C" w:rsidRDefault="0009502C" w14:paraId="0B85CDE8" w14:textId="77777777">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color="auto" w:sz="4" w:space="0"/>
            </w:tcBorders>
            <w:shd w:val="clear" w:color="auto" w:fill="B3B3B3"/>
            <w:tcMar/>
          </w:tcPr>
          <w:p w:rsidRPr="00A2550B" w:rsidR="0009502C" w:rsidP="0009502C" w:rsidRDefault="0009502C" w14:paraId="2738E897" w14:textId="77777777">
            <w:pPr>
              <w:rPr>
                <w:rFonts w:asciiTheme="minorHAnsi" w:hAnsiTheme="minorHAnsi" w:cstheme="minorHAnsi"/>
                <w:szCs w:val="24"/>
              </w:rPr>
            </w:pPr>
          </w:p>
        </w:tc>
      </w:tr>
      <w:tr w:rsidRPr="00A2550B" w:rsidR="0009502C" w:rsidTr="7A1ECC21" w14:paraId="657337DC" w14:textId="77777777">
        <w:tc>
          <w:tcPr>
            <w:tcW w:w="4428" w:type="dxa"/>
            <w:tcMar/>
            <w:vAlign w:val="bottom"/>
          </w:tcPr>
          <w:p w:rsidRPr="00A2550B" w:rsidR="0009502C" w:rsidP="0009502C" w:rsidRDefault="0009502C" w14:paraId="220BB91D"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Mar/>
          </w:tcPr>
          <w:p w:rsidRPr="00A2550B" w:rsidR="0009502C" w:rsidP="7A1ECC21" w:rsidRDefault="0009502C" w14:paraId="36C9594A" w14:textId="68FD0F19">
            <w:pPr>
              <w:rPr>
                <w:rFonts w:ascii="Calibri" w:hAnsi="Calibri" w:cs="Calibri" w:asciiTheme="minorAscii" w:hAnsiTheme="minorAscii" w:cstheme="minorAscii"/>
              </w:rPr>
            </w:pPr>
            <w:ins w:author="Meredith Freeman" w:date="2024-01-10T21:23:40.414Z" w:id="1269408293">
              <w:r w:rsidRPr="7A1ECC21" w:rsidR="1939B2BA">
                <w:rPr>
                  <w:rFonts w:ascii="Calibri" w:hAnsi="Calibri" w:cs="Calibri" w:asciiTheme="minorAscii" w:hAnsiTheme="minorAscii" w:cstheme="minorAscii"/>
                </w:rPr>
                <w:t>Muncie Central High School</w:t>
              </w:r>
            </w:ins>
          </w:p>
        </w:tc>
      </w:tr>
      <w:tr w:rsidRPr="00A2550B" w:rsidR="0009502C" w:rsidTr="7A1ECC21" w14:paraId="213B2AB4" w14:textId="77777777">
        <w:tc>
          <w:tcPr>
            <w:tcW w:w="4428" w:type="dxa"/>
            <w:tcMar/>
            <w:vAlign w:val="bottom"/>
          </w:tcPr>
          <w:p w:rsidRPr="00A2550B" w:rsidR="0009502C" w:rsidP="0009502C" w:rsidRDefault="0009502C" w14:paraId="1032D3CF"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Mar/>
          </w:tcPr>
          <w:p w:rsidRPr="00A2550B" w:rsidR="0009502C" w:rsidP="7A1ECC21" w:rsidRDefault="0009502C" w14:paraId="08F45A5C" w14:textId="7AD9B57C">
            <w:pPr>
              <w:rPr>
                <w:rFonts w:ascii="Calibri" w:hAnsi="Calibri" w:cs="Calibri" w:asciiTheme="minorAscii" w:hAnsiTheme="minorAscii" w:cstheme="minorAscii"/>
              </w:rPr>
            </w:pPr>
            <w:ins w:author="Meredith Freeman" w:date="2024-01-10T21:23:48.376Z" w:id="256273115">
              <w:r w:rsidRPr="7A1ECC21" w:rsidR="68F142A3">
                <w:rPr>
                  <w:rFonts w:ascii="Calibri" w:hAnsi="Calibri" w:cs="Calibri" w:asciiTheme="minorAscii" w:hAnsiTheme="minorAscii" w:cstheme="minorAscii"/>
                </w:rPr>
                <w:t>801 North Walnut Street</w:t>
              </w:r>
            </w:ins>
          </w:p>
        </w:tc>
      </w:tr>
      <w:tr w:rsidRPr="00A2550B" w:rsidR="0009502C" w:rsidTr="7A1ECC21" w14:paraId="6FD94ACF" w14:textId="77777777">
        <w:tc>
          <w:tcPr>
            <w:tcW w:w="4428" w:type="dxa"/>
            <w:tcMar/>
            <w:vAlign w:val="bottom"/>
          </w:tcPr>
          <w:p w:rsidRPr="00A2550B" w:rsidR="0009502C" w:rsidP="0009502C" w:rsidRDefault="0009502C" w14:paraId="75E20677"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Mar/>
          </w:tcPr>
          <w:p w:rsidRPr="00A2550B" w:rsidR="0009502C" w:rsidP="7A1ECC21" w:rsidRDefault="0009502C" w14:paraId="7B1F0394" w14:textId="0B899A4A">
            <w:pPr>
              <w:rPr>
                <w:rFonts w:ascii="Calibri" w:hAnsi="Calibri" w:cs="Calibri" w:asciiTheme="minorAscii" w:hAnsiTheme="minorAscii" w:cstheme="minorAscii"/>
              </w:rPr>
            </w:pPr>
            <w:ins w:author="Meredith Freeman" w:date="2024-01-10T21:23:53.274Z" w:id="371064632">
              <w:r w:rsidRPr="7A1ECC21" w:rsidR="38B942EE">
                <w:rPr>
                  <w:rFonts w:ascii="Calibri" w:hAnsi="Calibri" w:cs="Calibri" w:asciiTheme="minorAscii" w:hAnsiTheme="minorAscii" w:cstheme="minorAscii"/>
                </w:rPr>
                <w:t>Muncie, IN 47305</w:t>
              </w:r>
            </w:ins>
          </w:p>
        </w:tc>
      </w:tr>
      <w:tr w:rsidRPr="00A2550B" w:rsidR="0009502C" w:rsidTr="7A1ECC21" w14:paraId="2B3F0E19" w14:textId="77777777">
        <w:tc>
          <w:tcPr>
            <w:tcW w:w="4428" w:type="dxa"/>
            <w:tcMar/>
            <w:vAlign w:val="bottom"/>
          </w:tcPr>
          <w:p w:rsidRPr="00A2550B" w:rsidR="0009502C" w:rsidP="0009502C" w:rsidRDefault="0009502C" w14:paraId="7E17E5C0"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Mar/>
          </w:tcPr>
          <w:p w:rsidRPr="00A2550B" w:rsidR="0009502C" w:rsidP="7A1ECC21" w:rsidRDefault="0009502C" w14:paraId="75D5EF02" w14:textId="54674E5E">
            <w:pPr>
              <w:rPr>
                <w:rFonts w:ascii="Calibri" w:hAnsi="Calibri" w:cs="Calibri" w:asciiTheme="minorAscii" w:hAnsiTheme="minorAscii" w:cstheme="minorAscii"/>
              </w:rPr>
            </w:pPr>
            <w:ins w:author="Meredith Freeman" w:date="2024-01-10T21:24:54.543Z" w:id="845916284">
              <w:r w:rsidRPr="7A1ECC21" w:rsidR="41170DCE">
                <w:rPr>
                  <w:rFonts w:ascii="Calibri" w:hAnsi="Calibri" w:cs="Calibri" w:asciiTheme="minorAscii" w:hAnsiTheme="minorAscii" w:cstheme="minorAscii"/>
                </w:rPr>
                <w:t>http</w:t>
              </w:r>
            </w:ins>
            <w:ins w:author="Meredith Freeman" w:date="2024-01-10T21:25:31.862Z" w:id="1236509037">
              <w:r w:rsidRPr="7A1ECC21" w:rsidR="716DFB91">
                <w:rPr>
                  <w:rFonts w:ascii="Calibri" w:hAnsi="Calibri" w:cs="Calibri" w:asciiTheme="minorAscii" w:hAnsiTheme="minorAscii" w:cstheme="minorAscii"/>
                </w:rPr>
                <w:t>s</w:t>
              </w:r>
            </w:ins>
            <w:ins w:author="Meredith Freeman" w:date="2024-01-10T21:24:54.543Z" w:id="1045816995">
              <w:r w:rsidRPr="7A1ECC21" w:rsidR="41170DCE">
                <w:rPr>
                  <w:rFonts w:ascii="Calibri" w:hAnsi="Calibri" w:cs="Calibri" w:asciiTheme="minorAscii" w:hAnsiTheme="minorAscii" w:cstheme="minorAscii"/>
                </w:rPr>
                <w:t>://Chs.muncie.k12.in.us</w:t>
              </w:r>
            </w:ins>
          </w:p>
        </w:tc>
      </w:tr>
      <w:tr w:rsidRPr="00A2550B" w:rsidR="0009502C" w:rsidTr="7A1ECC21" w14:paraId="55D8A4E1" w14:textId="77777777">
        <w:tc>
          <w:tcPr>
            <w:tcW w:w="4428" w:type="dxa"/>
            <w:tcMar/>
            <w:vAlign w:val="bottom"/>
          </w:tcPr>
          <w:p w:rsidRPr="00A2550B" w:rsidR="0009502C" w:rsidP="0009502C" w:rsidRDefault="0009502C" w14:paraId="2D0C9DF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Mar/>
          </w:tcPr>
          <w:p w:rsidRPr="00A2550B" w:rsidR="0009502C" w:rsidP="7A1ECC21" w:rsidRDefault="0009502C" w14:paraId="5815C2A2" w14:textId="76CBE33B">
            <w:pPr>
              <w:rPr>
                <w:rFonts w:ascii="Calibri" w:hAnsi="Calibri" w:cs="Calibri" w:asciiTheme="minorAscii" w:hAnsiTheme="minorAscii" w:cstheme="minorAscii"/>
              </w:rPr>
            </w:pPr>
            <w:ins w:author="Meredith Freeman" w:date="2024-01-10T21:23:58.529Z" w:id="749145354">
              <w:r w:rsidRPr="7A1ECC21" w:rsidR="4E748023">
                <w:rPr>
                  <w:rFonts w:ascii="Calibri" w:hAnsi="Calibri" w:cs="Calibri" w:asciiTheme="minorAscii" w:hAnsiTheme="minorAscii" w:cstheme="minorAscii"/>
                </w:rPr>
                <w:t>Stephanie Norris</w:t>
              </w:r>
            </w:ins>
          </w:p>
        </w:tc>
      </w:tr>
      <w:tr w:rsidRPr="00A2550B" w:rsidR="008F4E85" w:rsidTr="7A1ECC21" w14:paraId="0B98643C" w14:textId="77777777">
        <w:tc>
          <w:tcPr>
            <w:tcW w:w="4428" w:type="dxa"/>
            <w:tcMar/>
            <w:vAlign w:val="bottom"/>
          </w:tcPr>
          <w:p w:rsidRPr="00A2550B" w:rsidR="008F4E85" w:rsidP="0009502C" w:rsidRDefault="008F4E85" w14:paraId="47D6706C" w14:textId="1BC6E7B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Mar/>
          </w:tcPr>
          <w:p w:rsidRPr="00A2550B" w:rsidR="008F4E85" w:rsidP="7A1ECC21" w:rsidRDefault="008F4E85" w14:paraId="08A3B661" w14:textId="48012D7C">
            <w:pPr>
              <w:rPr>
                <w:rFonts w:ascii="Calibri" w:hAnsi="Calibri" w:cs="Calibri" w:asciiTheme="minorAscii" w:hAnsiTheme="minorAscii" w:cstheme="minorAscii"/>
              </w:rPr>
            </w:pPr>
            <w:ins w:author="Meredith Freeman" w:date="2024-01-10T21:24:05.987Z" w:id="188462666">
              <w:r w:rsidRPr="7A1ECC21" w:rsidR="47877580">
                <w:rPr>
                  <w:rFonts w:ascii="Calibri" w:hAnsi="Calibri" w:cs="Calibri" w:asciiTheme="minorAscii" w:hAnsiTheme="minorAscii" w:cstheme="minorAscii"/>
                </w:rPr>
                <w:t>Special Education Teacher</w:t>
              </w:r>
            </w:ins>
          </w:p>
        </w:tc>
      </w:tr>
      <w:tr w:rsidRPr="00A2550B" w:rsidR="0009502C" w:rsidTr="7A1ECC21" w14:paraId="48B024B5" w14:textId="77777777">
        <w:tc>
          <w:tcPr>
            <w:tcW w:w="4428" w:type="dxa"/>
            <w:tcMar/>
            <w:vAlign w:val="bottom"/>
          </w:tcPr>
          <w:p w:rsidRPr="00A2550B" w:rsidR="0009502C" w:rsidP="0009502C" w:rsidRDefault="0009502C" w14:paraId="733A3862"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Mar/>
          </w:tcPr>
          <w:p w:rsidRPr="00A2550B" w:rsidR="0009502C" w:rsidP="7A1ECC21" w:rsidRDefault="0009502C" w14:paraId="1B91EFFB" w14:textId="53C2C55A">
            <w:pPr>
              <w:rPr>
                <w:rFonts w:ascii="Calibri" w:hAnsi="Calibri" w:cs="Calibri" w:asciiTheme="minorAscii" w:hAnsiTheme="minorAscii" w:cstheme="minorAscii"/>
              </w:rPr>
            </w:pPr>
            <w:ins w:author="Meredith Freeman" w:date="2024-01-10T21:24:12.915Z" w:id="265627498">
              <w:r w:rsidRPr="7A1ECC21" w:rsidR="507C1571">
                <w:rPr>
                  <w:rFonts w:ascii="Calibri" w:hAnsi="Calibri" w:cs="Calibri" w:asciiTheme="minorAscii" w:hAnsiTheme="minorAscii" w:cstheme="minorAscii"/>
                </w:rPr>
                <w:t>765-747-5260</w:t>
              </w:r>
            </w:ins>
          </w:p>
        </w:tc>
      </w:tr>
      <w:tr w:rsidRPr="00A2550B" w:rsidR="0009502C" w:rsidTr="7A1ECC21" w14:paraId="5BF158BD" w14:textId="77777777">
        <w:tc>
          <w:tcPr>
            <w:tcW w:w="4428" w:type="dxa"/>
            <w:tcMar/>
            <w:vAlign w:val="bottom"/>
          </w:tcPr>
          <w:p w:rsidRPr="00A2550B" w:rsidR="0009502C" w:rsidP="0009502C" w:rsidRDefault="0009502C" w14:paraId="287D1A42"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Mar/>
          </w:tcPr>
          <w:p w:rsidRPr="00A2550B" w:rsidR="0009502C" w:rsidP="0009502C" w:rsidRDefault="0009502C" w14:paraId="62651C08" w14:textId="77777777">
            <w:pPr>
              <w:rPr>
                <w:rFonts w:asciiTheme="minorHAnsi" w:hAnsiTheme="minorHAnsi" w:cstheme="minorHAnsi"/>
                <w:szCs w:val="24"/>
              </w:rPr>
            </w:pPr>
          </w:p>
        </w:tc>
      </w:tr>
      <w:tr w:rsidRPr="00A2550B" w:rsidR="0009502C" w:rsidTr="7A1ECC21" w14:paraId="4FEF55E9" w14:textId="77777777">
        <w:tc>
          <w:tcPr>
            <w:tcW w:w="4428" w:type="dxa"/>
            <w:tcMar/>
            <w:vAlign w:val="bottom"/>
          </w:tcPr>
          <w:p w:rsidRPr="00A2550B" w:rsidR="0009502C" w:rsidP="0009502C" w:rsidRDefault="0009502C" w14:paraId="54E631D6"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Mar/>
          </w:tcPr>
          <w:p w:rsidRPr="00A2550B" w:rsidR="0009502C" w:rsidP="7A1ECC21" w:rsidRDefault="0009502C" w14:paraId="1E12BD27" w14:textId="0FD0A648">
            <w:pPr>
              <w:rPr>
                <w:rFonts w:ascii="Calibri" w:hAnsi="Calibri" w:cs="Calibri" w:asciiTheme="minorAscii" w:hAnsiTheme="minorAscii" w:cstheme="minorAscii"/>
              </w:rPr>
            </w:pPr>
            <w:ins w:author="Meredith Freeman" w:date="2024-01-10T21:24:25.979Z" w:id="336556289">
              <w:r w:rsidRPr="7A1ECC21" w:rsidR="5DF92290">
                <w:rPr>
                  <w:rFonts w:ascii="Calibri" w:hAnsi="Calibri" w:cs="Calibri" w:asciiTheme="minorAscii" w:hAnsiTheme="minorAscii" w:cstheme="minorAscii"/>
                </w:rPr>
                <w:t>Stephanie.norris@muncieschools.org</w:t>
              </w:r>
            </w:ins>
          </w:p>
        </w:tc>
      </w:tr>
      <w:tr w:rsidRPr="00A2550B" w:rsidR="0009502C" w:rsidTr="7A1ECC21" w14:paraId="1F5444DA" w14:textId="77777777">
        <w:tc>
          <w:tcPr>
            <w:tcW w:w="4428" w:type="dxa"/>
            <w:tcMar/>
            <w:vAlign w:val="bottom"/>
          </w:tcPr>
          <w:p w:rsidRPr="00A2550B" w:rsidR="0009502C" w:rsidP="0009502C" w:rsidRDefault="0009502C" w14:paraId="2BBFB632"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Mar/>
          </w:tcPr>
          <w:p w:rsidRPr="00A2550B" w:rsidR="0009502C" w:rsidP="7A1ECC21" w:rsidRDefault="0009502C" w14:paraId="74BD5AE0" w14:textId="2D0FCD5F">
            <w:pPr>
              <w:rPr>
                <w:rFonts w:ascii="Calibri" w:hAnsi="Calibri" w:cs="Calibri" w:asciiTheme="minorAscii" w:hAnsiTheme="minorAscii" w:cstheme="minorAscii"/>
              </w:rPr>
            </w:pPr>
            <w:ins w:author="Meredith Freeman" w:date="2024-01-10T21:24:30.18Z" w:id="321293492">
              <w:r w:rsidRPr="7A1ECC21" w:rsidR="757509C2">
                <w:rPr>
                  <w:rFonts w:ascii="Calibri" w:hAnsi="Calibri" w:cs="Calibri" w:asciiTheme="minorAscii" w:hAnsiTheme="minorAscii" w:cstheme="minorAscii"/>
                </w:rPr>
                <w:t>Education</w:t>
              </w:r>
            </w:ins>
          </w:p>
        </w:tc>
      </w:tr>
    </w:tbl>
    <w:p w:rsidRPr="00A2550B" w:rsidR="0000708C" w:rsidP="0000708C" w:rsidRDefault="0000708C" w14:paraId="7EE2343C" w14:textId="77777777">
      <w:pPr>
        <w:widowControl/>
        <w:rPr>
          <w:rFonts w:asciiTheme="minorHAnsi" w:hAnsiTheme="minorHAnsi" w:cstheme="minorHAnsi"/>
          <w:szCs w:val="24"/>
        </w:rPr>
      </w:pPr>
    </w:p>
    <w:p w:rsidRPr="00A2550B" w:rsidR="005A0FC8" w:rsidP="00757BBC" w:rsidRDefault="00405269" w14:paraId="22AB8117" w14:textId="385ADEA9">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Pr="00A2550B" w:rsidR="007337DE">
        <w:rPr>
          <w:rFonts w:asciiTheme="minorHAnsi" w:hAnsiTheme="minorHAnsi" w:cstheme="minorHAnsi"/>
          <w:b/>
          <w:szCs w:val="24"/>
        </w:rPr>
        <w:t>8</w:t>
      </w:r>
      <w:r w:rsidRPr="00A2550B" w:rsidR="004E7F0E">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name="_Hlk76535803" w:id="2"/>
      <w:r w:rsidRPr="00A2550B" w:rsidR="0009502C">
        <w:rPr>
          <w:rFonts w:asciiTheme="minorHAnsi" w:hAnsiTheme="minorHAnsi" w:cstheme="minorHAnsi"/>
          <w:b/>
          <w:szCs w:val="24"/>
        </w:rPr>
        <w:t xml:space="preserve">Registration to do Business </w:t>
      </w:r>
      <w:r w:rsidRPr="002F3BEF" w:rsidR="00A35F83">
        <w:rPr>
          <w:rFonts w:asciiTheme="minorHAnsi" w:hAnsiTheme="minorHAnsi" w:cstheme="minorHAnsi"/>
          <w:bCs/>
          <w:szCs w:val="24"/>
        </w:rPr>
        <w:t>–</w:t>
      </w:r>
      <w:r w:rsidRPr="002F3BEF" w:rsidR="0009502C">
        <w:rPr>
          <w:rFonts w:asciiTheme="minorHAnsi" w:hAnsiTheme="minorHAnsi" w:cstheme="minorHAnsi"/>
          <w:bCs/>
          <w:szCs w:val="24"/>
        </w:rPr>
        <w:t xml:space="preserve"> </w:t>
      </w:r>
      <w:r w:rsidRPr="002F3BEF" w:rsidR="00A35F83">
        <w:rPr>
          <w:rFonts w:asciiTheme="minorHAnsi" w:hAnsiTheme="minorHAnsi" w:cstheme="minorHAnsi"/>
          <w:bCs/>
          <w:szCs w:val="24"/>
        </w:rPr>
        <w:t>Per RFP 2.3.</w:t>
      </w:r>
      <w:r w:rsidR="002F3BEF">
        <w:rPr>
          <w:rFonts w:asciiTheme="minorHAnsi" w:hAnsiTheme="minorHAnsi" w:cstheme="minorHAnsi"/>
          <w:bCs/>
          <w:szCs w:val="24"/>
        </w:rPr>
        <w:t>8</w:t>
      </w:r>
      <w:r w:rsidRPr="002F3BEF" w:rsidR="00A35F83">
        <w:rPr>
          <w:rFonts w:asciiTheme="minorHAnsi" w:hAnsiTheme="minorHAnsi" w:cstheme="minorHAnsi"/>
          <w:bCs/>
          <w:szCs w:val="24"/>
        </w:rPr>
        <w:t>,</w:t>
      </w:r>
      <w:r w:rsidRPr="00A2550B" w:rsidR="00A35F83">
        <w:rPr>
          <w:rFonts w:asciiTheme="minorHAnsi" w:hAnsiTheme="minorHAnsi" w:cstheme="minorHAnsi"/>
          <w:b/>
          <w:szCs w:val="24"/>
        </w:rPr>
        <w:t xml:space="preserve"> </w:t>
      </w:r>
      <w:r w:rsidRPr="00A2550B" w:rsidR="0009502C">
        <w:rPr>
          <w:rFonts w:asciiTheme="minorHAnsi" w:hAnsiTheme="minorHAnsi" w:cstheme="minorHAnsi"/>
          <w:szCs w:val="24"/>
        </w:rPr>
        <w:t xml:space="preserve">Respondents providing the products and/or services required by this RFP must be registered to do business by the Indiana Secretary of State. The </w:t>
      </w:r>
      <w:r w:rsidRPr="00A2550B" w:rsidR="00A35F83">
        <w:rPr>
          <w:rFonts w:asciiTheme="minorHAnsi" w:hAnsiTheme="minorHAnsi" w:cstheme="minorHAnsi"/>
          <w:szCs w:val="24"/>
        </w:rPr>
        <w:t xml:space="preserve">Secretary of State </w:t>
      </w:r>
      <w:r w:rsidRPr="00A2550B" w:rsidR="0009502C">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165683F3" w14:paraId="6DEE7A35" w14:textId="77777777">
        <w:tc>
          <w:tcPr>
            <w:tcW w:w="8856" w:type="dxa"/>
            <w:shd w:val="clear" w:color="auto" w:fill="FFFF99"/>
            <w:tcMar/>
          </w:tcPr>
          <w:p w:rsidRPr="00A2550B" w:rsidR="0009502C" w:rsidP="165683F3" w:rsidRDefault="0009502C" w14:paraId="2884138B" w14:textId="386DC235">
            <w:pPr>
              <w:rPr>
                <w:rFonts w:ascii="Calibri" w:hAnsi="Calibri" w:cs="Calibri" w:asciiTheme="minorAscii" w:hAnsiTheme="minorAscii" w:cstheme="minorAscii"/>
              </w:rPr>
            </w:pPr>
            <w:ins w:author="Meredith Freeman" w:date="2024-01-17T00:05:31.134Z" w:id="917124113">
              <w:r w:rsidRPr="165683F3" w:rsidR="4E1526EB">
                <w:rPr>
                  <w:rFonts w:ascii="Calibri" w:hAnsi="Calibri" w:cs="Calibri" w:asciiTheme="minorAscii" w:hAnsiTheme="minorAscii" w:cstheme="minorAscii"/>
                </w:rPr>
                <w:t>DSI is registered to do business by the Indiana Secretary of State.</w:t>
              </w:r>
            </w:ins>
          </w:p>
        </w:tc>
      </w:tr>
    </w:tbl>
    <w:p w:rsidRPr="00A2550B" w:rsidR="0009502C" w:rsidP="0009502C" w:rsidRDefault="0009502C" w14:paraId="70D344BA" w14:textId="77777777">
      <w:pPr>
        <w:rPr>
          <w:rFonts w:asciiTheme="minorHAnsi" w:hAnsiTheme="minorHAnsi" w:cstheme="minorHAnsi"/>
          <w:szCs w:val="24"/>
        </w:rPr>
      </w:pPr>
    </w:p>
    <w:p w:rsidRPr="00A2550B" w:rsidR="007337DE" w:rsidP="007337DE" w:rsidRDefault="007337DE" w14:paraId="695D01CD" w14:textId="77777777">
      <w:pPr>
        <w:pStyle w:val="ListParagraph"/>
        <w:widowControl/>
        <w:numPr>
          <w:ilvl w:val="0"/>
          <w:numId w:val="16"/>
        </w:numPr>
        <w:contextualSpacing w:val="0"/>
        <w:jc w:val="both"/>
        <w:rPr>
          <w:rFonts w:asciiTheme="minorHAnsi" w:hAnsiTheme="minorHAnsi" w:cstheme="minorHAnsi"/>
          <w:b/>
          <w:vanish/>
          <w:szCs w:val="24"/>
        </w:rPr>
      </w:pPr>
    </w:p>
    <w:p w:rsidRPr="00A2550B" w:rsidR="007337DE" w:rsidP="007337DE" w:rsidRDefault="007337DE" w14:paraId="159AB362" w14:textId="77777777">
      <w:pPr>
        <w:pStyle w:val="ListParagraph"/>
        <w:widowControl/>
        <w:numPr>
          <w:ilvl w:val="2"/>
          <w:numId w:val="16"/>
        </w:numPr>
        <w:contextualSpacing w:val="0"/>
        <w:jc w:val="both"/>
        <w:rPr>
          <w:rFonts w:asciiTheme="minorHAnsi" w:hAnsiTheme="minorHAnsi" w:cstheme="minorHAnsi"/>
          <w:b/>
          <w:vanish/>
          <w:szCs w:val="24"/>
        </w:rPr>
      </w:pPr>
    </w:p>
    <w:p w:rsidRPr="00757BBC" w:rsidR="005A0FC8" w:rsidP="00C76E4B" w:rsidRDefault="0009502C" w14:paraId="5479ECF4" w14:textId="400E6A50">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Pr="00757BBC" w:rsidR="00A35F83">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165683F3" w14:paraId="3D0A0B41" w14:textId="77777777">
        <w:tc>
          <w:tcPr>
            <w:tcW w:w="8856" w:type="dxa"/>
            <w:shd w:val="clear" w:color="auto" w:fill="FFFF99"/>
            <w:tcMar/>
          </w:tcPr>
          <w:p w:rsidRPr="00A2550B" w:rsidR="0009502C" w:rsidP="165683F3" w:rsidRDefault="0009502C" w14:paraId="64842847" w14:textId="07F90A09">
            <w:pPr>
              <w:rPr>
                <w:rFonts w:ascii="Calibri" w:hAnsi="Calibri" w:cs="Calibri" w:asciiTheme="minorAscii" w:hAnsiTheme="minorAscii" w:cstheme="minorAscii"/>
              </w:rPr>
            </w:pPr>
            <w:ins w:author="Meredith Freeman" w:date="2024-01-17T00:05:59.699Z" w:id="217398227">
              <w:r w:rsidRPr="165683F3" w:rsidR="0BE5AF7F">
                <w:rPr>
                  <w:rFonts w:ascii="Calibri" w:hAnsi="Calibri" w:cs="Calibri" w:asciiTheme="minorAscii" w:hAnsiTheme="minorAscii" w:cstheme="minorAscii"/>
                </w:rPr>
                <w:t xml:space="preserve">Please see </w:t>
              </w:r>
            </w:ins>
            <w:ins w:author="Meredith Freeman" w:date="2024-01-17T00:06:05.043Z" w:id="9157431">
              <w:r w:rsidRPr="165683F3" w:rsidR="0BE5AF7F">
                <w:rPr>
                  <w:rFonts w:ascii="Calibri" w:hAnsi="Calibri" w:cs="Calibri" w:asciiTheme="minorAscii" w:hAnsiTheme="minorAscii" w:cstheme="minorAscii"/>
                </w:rPr>
                <w:t>DSI’s attached bylaws.</w:t>
              </w:r>
            </w:ins>
          </w:p>
        </w:tc>
      </w:tr>
    </w:tbl>
    <w:p w:rsidRPr="00A2550B" w:rsidR="0009502C" w:rsidP="0009502C" w:rsidRDefault="0009502C" w14:paraId="455E7FD3" w14:textId="77777777">
      <w:pPr>
        <w:rPr>
          <w:rFonts w:asciiTheme="minorHAnsi" w:hAnsiTheme="minorHAnsi" w:cstheme="minorHAnsi"/>
          <w:szCs w:val="24"/>
        </w:rPr>
      </w:pPr>
    </w:p>
    <w:p w:rsidRPr="00251750" w:rsidR="005A0FC8" w:rsidP="00017A8F" w:rsidRDefault="005A0FC8" w14:paraId="7CA25224" w14:textId="1F3AF110">
      <w:pPr>
        <w:widowControl/>
        <w:ind w:left="720"/>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FD5220" w:rsidTr="165683F3" w14:paraId="0B5373D2" w14:textId="77777777">
        <w:trPr>
          <w:trHeight w:val="278"/>
        </w:trPr>
        <w:tc>
          <w:tcPr>
            <w:tcW w:w="8856" w:type="dxa"/>
            <w:shd w:val="clear" w:color="auto" w:fill="FFFF99"/>
            <w:tcMar/>
          </w:tcPr>
          <w:p w:rsidRPr="00A2550B" w:rsidR="00FD5220" w:rsidP="165683F3" w:rsidRDefault="00FD5220" w14:paraId="7A362C6E" w14:textId="2963CD71">
            <w:pPr>
              <w:rPr>
                <w:rFonts w:ascii="Calibri" w:hAnsi="Calibri" w:cs="Calibri" w:asciiTheme="minorAscii" w:hAnsiTheme="minorAscii" w:cstheme="minorAscii"/>
              </w:rPr>
            </w:pPr>
            <w:ins w:author="Meredith Freeman" w:date="2024-01-17T00:06:25.985Z" w:id="1700064190">
              <w:r w:rsidRPr="165683F3" w:rsidR="6F74DEF3">
                <w:rPr>
                  <w:rFonts w:ascii="Calibri" w:hAnsi="Calibri" w:cs="Calibri" w:asciiTheme="minorAscii" w:hAnsiTheme="minorAscii" w:cstheme="minorAscii"/>
                </w:rPr>
                <w:t xml:space="preserve">Meredith Freeman is legally authorized by DSI to </w:t>
              </w:r>
              <w:r w:rsidRPr="165683F3" w:rsidR="6F74DEF3">
                <w:rPr>
                  <w:rFonts w:ascii="Calibri" w:hAnsi="Calibri" w:cs="Calibri" w:asciiTheme="minorAscii" w:hAnsiTheme="minorAscii" w:cstheme="minorAscii"/>
                </w:rPr>
                <w:t>comm</w:t>
              </w:r>
            </w:ins>
            <w:ins w:author="Meredith Freeman" w:date="2024-01-17T00:07:04.088Z" w:id="297495364">
              <w:r w:rsidRPr="165683F3" w:rsidR="6F74DEF3">
                <w:rPr>
                  <w:rFonts w:ascii="Calibri" w:hAnsi="Calibri" w:cs="Calibri" w:asciiTheme="minorAscii" w:hAnsiTheme="minorAscii" w:cstheme="minorAscii"/>
                </w:rPr>
                <w:t>i</w:t>
              </w:r>
            </w:ins>
            <w:ins w:author="Meredith Freeman" w:date="2024-01-17T00:06:25.985Z" w:id="1480702212">
              <w:r w:rsidRPr="165683F3" w:rsidR="6F74DEF3">
                <w:rPr>
                  <w:rFonts w:ascii="Calibri" w:hAnsi="Calibri" w:cs="Calibri" w:asciiTheme="minorAscii" w:hAnsiTheme="minorAscii" w:cstheme="minorAscii"/>
                </w:rPr>
                <w:t>t</w:t>
              </w:r>
              <w:r w:rsidRPr="165683F3" w:rsidR="6F74DEF3">
                <w:rPr>
                  <w:rFonts w:ascii="Calibri" w:hAnsi="Calibri" w:cs="Calibri" w:asciiTheme="minorAscii" w:hAnsiTheme="minorAscii" w:cstheme="minorAscii"/>
                </w:rPr>
                <w:t xml:space="preserve"> the organization contractually.</w:t>
              </w:r>
            </w:ins>
          </w:p>
        </w:tc>
      </w:tr>
    </w:tbl>
    <w:p w:rsidRPr="00A2550B" w:rsidR="00FD5220" w:rsidP="00FD5220" w:rsidRDefault="00FD5220" w14:paraId="1B8EFC82" w14:textId="77777777">
      <w:pPr>
        <w:widowControl/>
        <w:ind w:left="720"/>
        <w:rPr>
          <w:rFonts w:asciiTheme="minorHAnsi" w:hAnsiTheme="minorHAnsi" w:cstheme="minorHAnsi"/>
          <w:szCs w:val="24"/>
        </w:rPr>
      </w:pPr>
    </w:p>
    <w:p w:rsidRPr="00A2550B" w:rsidR="003F442B" w:rsidP="0045070F" w:rsidRDefault="0045070F" w14:paraId="5779CA10" w14:textId="77777777">
      <w:pPr>
        <w:widowControl/>
        <w:numPr>
          <w:ilvl w:val="2"/>
          <w:numId w:val="16"/>
        </w:numPr>
        <w:rPr>
          <w:rFonts w:asciiTheme="minorHAnsi" w:hAnsiTheme="minorHAnsi" w:cstheme="minorHAnsi"/>
          <w:szCs w:val="24"/>
        </w:rPr>
      </w:pPr>
      <w:bookmarkStart w:name="_Hlk150420768" w:id="3"/>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3"/>
    <w:p w:rsidRPr="00A2550B" w:rsidR="0045070F" w:rsidP="003F442B" w:rsidRDefault="0045070F" w14:paraId="7649A28C" w14:textId="77777777">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6"/>
        <w:gridCol w:w="4294"/>
      </w:tblGrid>
      <w:tr w:rsidRPr="00A2550B" w:rsidR="00FD5220" w:rsidTr="183D5EBB" w14:paraId="64265E09" w14:textId="77777777">
        <w:tc>
          <w:tcPr>
            <w:tcW w:w="4428" w:type="dxa"/>
            <w:shd w:val="clear" w:color="auto" w:fill="B3B3B3"/>
            <w:tcMar/>
          </w:tcPr>
          <w:p w:rsidRPr="00A2550B" w:rsidR="00FD5220" w:rsidP="00FD5220" w:rsidRDefault="00FD5220" w14:paraId="01EDD3CB" w14:textId="77777777">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color="auto" w:sz="4" w:space="0"/>
            </w:tcBorders>
            <w:shd w:val="clear" w:color="auto" w:fill="B3B3B3"/>
            <w:tcMar/>
          </w:tcPr>
          <w:p w:rsidRPr="00A2550B" w:rsidR="00FD5220" w:rsidP="00FD5220" w:rsidRDefault="00FD5220" w14:paraId="1BE2BAD6" w14:textId="77777777">
            <w:pPr>
              <w:rPr>
                <w:rFonts w:asciiTheme="minorHAnsi" w:hAnsiTheme="minorHAnsi" w:cstheme="minorHAnsi"/>
                <w:szCs w:val="24"/>
              </w:rPr>
            </w:pPr>
          </w:p>
        </w:tc>
      </w:tr>
      <w:tr w:rsidRPr="00A2550B" w:rsidR="00FD5220" w:rsidTr="183D5EBB" w14:paraId="2CCA2E95" w14:textId="77777777">
        <w:tc>
          <w:tcPr>
            <w:tcW w:w="4428" w:type="dxa"/>
            <w:tcMar/>
            <w:vAlign w:val="bottom"/>
          </w:tcPr>
          <w:p w:rsidRPr="00A2550B" w:rsidR="00FD5220" w:rsidP="00FD5220" w:rsidRDefault="00FD5220" w14:paraId="2EF27C40" w14:textId="77777777">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Mar/>
          </w:tcPr>
          <w:p w:rsidRPr="00A2550B" w:rsidR="00FD5220" w:rsidP="5982C8FB" w:rsidRDefault="00FD5220" w14:paraId="27957C31" w14:textId="250D03E4">
            <w:pPr>
              <w:rPr>
                <w:rFonts w:ascii="Calibri" w:hAnsi="Calibri" w:cs="Calibri" w:asciiTheme="minorAscii" w:hAnsiTheme="minorAscii" w:cstheme="minorAscii"/>
              </w:rPr>
            </w:pPr>
            <w:ins w:author="Meredith Freeman" w:date="2024-01-08T16:07:10.049Z" w:id="692153816">
              <w:r w:rsidRPr="134EBDA9" w:rsidR="0CDD01BA">
                <w:rPr>
                  <w:rFonts w:ascii="Calibri" w:hAnsi="Calibri" w:cs="Calibri" w:asciiTheme="minorAscii" w:hAnsiTheme="minorAscii" w:cstheme="minorAscii"/>
                </w:rPr>
                <w:t>Develo</w:t>
              </w:r>
            </w:ins>
            <w:ins w:author="Meredith Freeman" w:date="2024-01-17T14:50:03.993Z" w:id="1999722285">
              <w:r w:rsidRPr="134EBDA9" w:rsidR="50738C58">
                <w:rPr>
                  <w:rFonts w:ascii="Calibri" w:hAnsi="Calibri" w:cs="Calibri" w:asciiTheme="minorAscii" w:hAnsiTheme="minorAscii" w:cstheme="minorAscii"/>
                </w:rPr>
                <w:t>p</w:t>
              </w:r>
            </w:ins>
            <w:ins w:author="Meredith Freeman" w:date="2024-01-08T16:07:10.049Z" w:id="388593988">
              <w:r w:rsidRPr="134EBDA9" w:rsidR="0CDD01BA">
                <w:rPr>
                  <w:rFonts w:ascii="Calibri" w:hAnsi="Calibri" w:cs="Calibri" w:asciiTheme="minorAscii" w:hAnsiTheme="minorAscii" w:cstheme="minorAscii"/>
                </w:rPr>
                <w:t>mental</w:t>
              </w:r>
              <w:r w:rsidRPr="134EBDA9" w:rsidR="0CDD01BA">
                <w:rPr>
                  <w:rFonts w:ascii="Calibri" w:hAnsi="Calibri" w:cs="Calibri" w:asciiTheme="minorAscii" w:hAnsiTheme="minorAscii" w:cstheme="minorAscii"/>
                </w:rPr>
                <w:t xml:space="preserve"> Services, Inc,</w:t>
              </w:r>
            </w:ins>
          </w:p>
        </w:tc>
      </w:tr>
      <w:tr w:rsidRPr="00A2550B" w:rsidR="00FD5220" w:rsidTr="183D5EBB" w14:paraId="1D89970D" w14:textId="77777777">
        <w:tc>
          <w:tcPr>
            <w:tcW w:w="4428" w:type="dxa"/>
            <w:tcMar/>
            <w:vAlign w:val="bottom"/>
          </w:tcPr>
          <w:p w:rsidRPr="00A2550B" w:rsidR="00FD5220" w:rsidP="00FD5220" w:rsidRDefault="00FD5220" w14:paraId="6369C83E" w14:textId="77777777">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Mar/>
          </w:tcPr>
          <w:p w:rsidRPr="00A2550B" w:rsidR="00FD5220" w:rsidP="5982C8FB" w:rsidRDefault="00FD5220" w14:paraId="6C33E29D" w14:textId="2A0621E7">
            <w:pPr>
              <w:rPr>
                <w:rFonts w:ascii="Calibri" w:hAnsi="Calibri" w:cs="Calibri" w:asciiTheme="minorAscii" w:hAnsiTheme="minorAscii" w:cstheme="minorAscii"/>
              </w:rPr>
            </w:pPr>
            <w:ins w:author="Meredith Freeman" w:date="2024-01-08T16:07:14.275Z" w:id="1780181106">
              <w:r w:rsidRPr="5982C8FB" w:rsidR="3CA32DC5">
                <w:rPr>
                  <w:rFonts w:ascii="Calibri" w:hAnsi="Calibri" w:cs="Calibri" w:asciiTheme="minorAscii" w:hAnsiTheme="minorAscii" w:cstheme="minorAscii"/>
                </w:rPr>
                <w:t>Meredith Freeman</w:t>
              </w:r>
            </w:ins>
          </w:p>
        </w:tc>
      </w:tr>
      <w:tr w:rsidRPr="00A2550B" w:rsidR="00FD5220" w:rsidTr="183D5EBB" w14:paraId="5ED7D81B" w14:textId="77777777">
        <w:tc>
          <w:tcPr>
            <w:tcW w:w="4428" w:type="dxa"/>
            <w:tcMar/>
            <w:vAlign w:val="bottom"/>
          </w:tcPr>
          <w:p w:rsidRPr="00A2550B" w:rsidR="00FD5220" w:rsidP="00FD5220" w:rsidRDefault="00FD5220" w14:paraId="4274847F" w14:textId="77777777">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Mar/>
          </w:tcPr>
          <w:p w:rsidRPr="00A2550B" w:rsidR="00FD5220" w:rsidP="5982C8FB" w:rsidRDefault="00FD5220" w14:paraId="0B0BCD83" w14:textId="67C5CBEF">
            <w:pPr>
              <w:rPr>
                <w:rFonts w:ascii="Calibri" w:hAnsi="Calibri" w:cs="Calibri" w:asciiTheme="minorAscii" w:hAnsiTheme="minorAscii" w:cstheme="minorAscii"/>
              </w:rPr>
            </w:pPr>
            <w:ins w:author="Meredith Freeman" w:date="2024-01-08T16:07:18.526Z" w:id="2028087444">
              <w:r w:rsidRPr="5982C8FB" w:rsidR="5214D487">
                <w:rPr>
                  <w:rFonts w:ascii="Calibri" w:hAnsi="Calibri" w:cs="Calibri" w:asciiTheme="minorAscii" w:hAnsiTheme="minorAscii" w:cstheme="minorAscii"/>
                </w:rPr>
                <w:t>Senior Vice President</w:t>
              </w:r>
            </w:ins>
          </w:p>
        </w:tc>
      </w:tr>
      <w:tr w:rsidRPr="00A2550B" w:rsidR="00FD5220" w:rsidTr="183D5EBB" w14:paraId="2756851B" w14:textId="77777777">
        <w:tc>
          <w:tcPr>
            <w:tcW w:w="4428" w:type="dxa"/>
            <w:tcMar/>
            <w:vAlign w:val="bottom"/>
          </w:tcPr>
          <w:p w:rsidRPr="00A2550B" w:rsidR="00FD5220" w:rsidP="00FD5220" w:rsidRDefault="00FD5220" w14:paraId="198A6285" w14:textId="77777777">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Mar/>
          </w:tcPr>
          <w:p w:rsidRPr="00A2550B" w:rsidR="00FD5220" w:rsidP="5982C8FB" w:rsidRDefault="00FD5220" w14:paraId="6CF25291" w14:textId="3A2A23D9">
            <w:pPr>
              <w:rPr>
                <w:rFonts w:ascii="Calibri" w:hAnsi="Calibri" w:cs="Calibri" w:asciiTheme="minorAscii" w:hAnsiTheme="minorAscii" w:cstheme="minorAscii"/>
              </w:rPr>
            </w:pPr>
            <w:ins w:author="Meredith Freeman" w:date="2024-01-08T16:07:23.484Z" w:id="519435508">
              <w:r w:rsidRPr="5982C8FB" w:rsidR="38B1C030">
                <w:rPr>
                  <w:rFonts w:ascii="Calibri" w:hAnsi="Calibri" w:cs="Calibri" w:asciiTheme="minorAscii" w:hAnsiTheme="minorAscii" w:cstheme="minorAscii"/>
                </w:rPr>
                <w:t>Mrfreeman@dsiservices.org</w:t>
              </w:r>
            </w:ins>
          </w:p>
        </w:tc>
      </w:tr>
      <w:tr w:rsidRPr="00A2550B" w:rsidR="00FD5220" w:rsidTr="183D5EBB" w14:paraId="2A926063" w14:textId="77777777">
        <w:tc>
          <w:tcPr>
            <w:tcW w:w="4428" w:type="dxa"/>
            <w:tcMar/>
            <w:vAlign w:val="bottom"/>
          </w:tcPr>
          <w:p w:rsidRPr="00A2550B" w:rsidR="00FD5220" w:rsidP="00FD5220" w:rsidRDefault="00FD5220" w14:paraId="3D3D1D2C"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Mar/>
          </w:tcPr>
          <w:p w:rsidRPr="00A2550B" w:rsidR="00FD5220" w:rsidP="5982C8FB" w:rsidRDefault="00FD5220" w14:paraId="6C94FBF2" w14:textId="57192E1C">
            <w:pPr>
              <w:rPr>
                <w:rFonts w:ascii="Calibri" w:hAnsi="Calibri" w:cs="Calibri" w:asciiTheme="minorAscii" w:hAnsiTheme="minorAscii" w:cstheme="minorAscii"/>
              </w:rPr>
            </w:pPr>
            <w:ins w:author="Meredith Freeman" w:date="2024-01-08T16:07:28.29Z" w:id="1159554383">
              <w:r w:rsidRPr="5982C8FB" w:rsidR="035F9E87">
                <w:rPr>
                  <w:rFonts w:ascii="Calibri" w:hAnsi="Calibri" w:cs="Calibri" w:asciiTheme="minorAscii" w:hAnsiTheme="minorAscii" w:cstheme="minorAscii"/>
                </w:rPr>
                <w:t>2920 10</w:t>
              </w:r>
              <w:r w:rsidRPr="5982C8FB" w:rsidR="035F9E87">
                <w:rPr>
                  <w:rFonts w:ascii="Calibri" w:hAnsi="Calibri" w:cs="Calibri" w:asciiTheme="minorAscii" w:hAnsiTheme="minorAscii" w:cstheme="minorAscii"/>
                  <w:vertAlign w:val="superscript"/>
                </w:rPr>
                <w:t>th</w:t>
              </w:r>
              <w:r w:rsidRPr="5982C8FB" w:rsidR="035F9E87">
                <w:rPr>
                  <w:rFonts w:ascii="Calibri" w:hAnsi="Calibri" w:cs="Calibri" w:asciiTheme="minorAscii" w:hAnsiTheme="minorAscii" w:cstheme="minorAscii"/>
                </w:rPr>
                <w:t xml:space="preserve"> Street</w:t>
              </w:r>
            </w:ins>
          </w:p>
        </w:tc>
      </w:tr>
      <w:tr w:rsidRPr="00A2550B" w:rsidR="00FD5220" w:rsidTr="183D5EBB" w14:paraId="14730263" w14:textId="77777777">
        <w:tc>
          <w:tcPr>
            <w:tcW w:w="4428" w:type="dxa"/>
            <w:tcMar/>
            <w:vAlign w:val="bottom"/>
          </w:tcPr>
          <w:p w:rsidRPr="00A2550B" w:rsidR="00FD5220" w:rsidP="00FD5220" w:rsidRDefault="00FD5220" w14:paraId="4C8877FA"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Mar/>
          </w:tcPr>
          <w:p w:rsidRPr="00A2550B" w:rsidR="00FD5220" w:rsidP="5982C8FB" w:rsidRDefault="00FD5220" w14:paraId="2A6F8CA3" w14:textId="781E6ADF">
            <w:pPr>
              <w:rPr>
                <w:rFonts w:ascii="Calibri" w:hAnsi="Calibri" w:cs="Calibri" w:asciiTheme="minorAscii" w:hAnsiTheme="minorAscii" w:cstheme="minorAscii"/>
              </w:rPr>
            </w:pPr>
            <w:ins w:author="Meredith Freeman" w:date="2024-01-08T16:07:35.73Z" w:id="189394894">
              <w:r w:rsidRPr="5982C8FB" w:rsidR="6C6E3A21">
                <w:rPr>
                  <w:rFonts w:ascii="Calibri" w:hAnsi="Calibri" w:cs="Calibri" w:asciiTheme="minorAscii" w:hAnsiTheme="minorAscii" w:cstheme="minorAscii"/>
                </w:rPr>
                <w:t xml:space="preserve">Columbus, IN </w:t>
              </w:r>
            </w:ins>
          </w:p>
        </w:tc>
      </w:tr>
      <w:tr w:rsidRPr="00A2550B" w:rsidR="00FD5220" w:rsidTr="183D5EBB" w14:paraId="1E614278" w14:textId="77777777">
        <w:tc>
          <w:tcPr>
            <w:tcW w:w="4428" w:type="dxa"/>
            <w:tcMar/>
            <w:vAlign w:val="bottom"/>
          </w:tcPr>
          <w:p w:rsidRPr="00A2550B" w:rsidR="00FD5220" w:rsidP="00FD5220" w:rsidRDefault="00FD5220" w14:paraId="1B2F5A25"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Mar/>
          </w:tcPr>
          <w:p w:rsidRPr="00A2550B" w:rsidR="00FD5220" w:rsidP="165683F3" w:rsidRDefault="00FD5220" w14:paraId="02A2108A" w14:textId="5E22C371">
            <w:pPr>
              <w:rPr>
                <w:rFonts w:ascii="Calibri" w:hAnsi="Calibri" w:cs="Calibri" w:asciiTheme="minorAscii" w:hAnsiTheme="minorAscii" w:cstheme="minorAscii"/>
              </w:rPr>
            </w:pPr>
            <w:ins w:author="Meredith Freeman" w:date="2024-01-17T00:07:32.994Z" w:id="989263907">
              <w:r w:rsidRPr="165683F3" w:rsidR="719EB87B">
                <w:rPr>
                  <w:rFonts w:ascii="Calibri" w:hAnsi="Calibri" w:cs="Calibri" w:asciiTheme="minorAscii" w:hAnsiTheme="minorAscii" w:cstheme="minorAscii"/>
                </w:rPr>
                <w:t>812-376-9404</w:t>
              </w:r>
            </w:ins>
          </w:p>
        </w:tc>
      </w:tr>
      <w:tr w:rsidRPr="00A2550B" w:rsidR="00FD5220" w:rsidTr="183D5EBB" w14:paraId="79EE0990" w14:textId="77777777">
        <w:tc>
          <w:tcPr>
            <w:tcW w:w="4428" w:type="dxa"/>
            <w:tcMar/>
            <w:vAlign w:val="bottom"/>
          </w:tcPr>
          <w:p w:rsidRPr="00A2550B" w:rsidR="00FD5220" w:rsidP="00FD5220" w:rsidRDefault="00FD5220" w14:paraId="143FC240"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Mar/>
          </w:tcPr>
          <w:p w:rsidRPr="00A2550B" w:rsidR="00FD5220" w:rsidP="165683F3" w:rsidRDefault="00FD5220" w14:paraId="6D0BD4C2" w14:textId="48434D77">
            <w:pPr>
              <w:rPr>
                <w:rFonts w:ascii="Calibri" w:hAnsi="Calibri" w:cs="Calibri" w:asciiTheme="minorAscii" w:hAnsiTheme="minorAscii" w:cstheme="minorAscii"/>
              </w:rPr>
            </w:pPr>
            <w:ins w:author="Meredith Freeman" w:date="2024-01-17T00:08:52.419Z" w:id="587802748">
              <w:r w:rsidRPr="165683F3" w:rsidR="06F64609">
                <w:rPr>
                  <w:rFonts w:ascii="Calibri" w:hAnsi="Calibri" w:cs="Calibri" w:asciiTheme="minorAscii" w:hAnsiTheme="minorAscii" w:cstheme="minorAscii"/>
                </w:rPr>
                <w:t>812-378-2849</w:t>
              </w:r>
            </w:ins>
          </w:p>
        </w:tc>
      </w:tr>
      <w:tr w:rsidRPr="00A2550B" w:rsidR="00FD5220" w:rsidTr="183D5EBB" w14:paraId="51CDA962" w14:textId="77777777">
        <w:tc>
          <w:tcPr>
            <w:tcW w:w="4428" w:type="dxa"/>
            <w:tcMar/>
            <w:vAlign w:val="bottom"/>
          </w:tcPr>
          <w:p w:rsidRPr="00A2550B" w:rsidR="00FD5220" w:rsidP="00FD5220" w:rsidRDefault="00FD5220" w14:paraId="3BF1D984"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Mar/>
          </w:tcPr>
          <w:p w:rsidRPr="00A2550B" w:rsidR="00FD5220" w:rsidP="5982C8FB" w:rsidRDefault="00FD5220" w14:paraId="48326EB3" w14:textId="6101ADDC">
            <w:pPr>
              <w:rPr>
                <w:rFonts w:ascii="Calibri" w:hAnsi="Calibri" w:cs="Calibri" w:asciiTheme="minorAscii" w:hAnsiTheme="minorAscii" w:cstheme="minorAscii"/>
              </w:rPr>
            </w:pPr>
            <w:ins w:author="Meredith Freeman" w:date="2024-01-08T16:07:42.195Z" w:id="1310052981">
              <w:r w:rsidRPr="5982C8FB" w:rsidR="45ADDE00">
                <w:rPr>
                  <w:rFonts w:ascii="Calibri" w:hAnsi="Calibri" w:cs="Calibri" w:asciiTheme="minorAscii" w:hAnsiTheme="minorAscii" w:cstheme="minorAscii"/>
                </w:rPr>
                <w:t>www.dsiservices.org</w:t>
              </w:r>
            </w:ins>
          </w:p>
        </w:tc>
      </w:tr>
      <w:tr w:rsidRPr="00A2550B" w:rsidR="00FD5220" w:rsidTr="183D5EBB" w14:paraId="5A581B93" w14:textId="77777777">
        <w:tc>
          <w:tcPr>
            <w:tcW w:w="4428" w:type="dxa"/>
            <w:tcMar/>
            <w:vAlign w:val="bottom"/>
          </w:tcPr>
          <w:p w:rsidRPr="00A2550B" w:rsidR="00FD5220" w:rsidP="00FD5220" w:rsidRDefault="00FD5220" w14:paraId="59E80511" w14:textId="77777777">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Mar/>
          </w:tcPr>
          <w:p w:rsidRPr="00A2550B" w:rsidR="00FD5220" w:rsidP="165683F3" w:rsidRDefault="00FD5220" w14:paraId="35174FAB" w14:textId="7CAB227B">
            <w:pPr>
              <w:rPr>
                <w:rFonts w:ascii="Calibri" w:hAnsi="Calibri" w:cs="Calibri" w:asciiTheme="minorAscii" w:hAnsiTheme="minorAscii" w:cstheme="minorAscii"/>
              </w:rPr>
            </w:pPr>
            <w:ins w:author="Meredith Freeman" w:date="2024-01-17T00:07:59.936Z" w:id="1644705997">
              <w:r w:rsidRPr="165683F3" w:rsidR="362601EF">
                <w:rPr>
                  <w:rFonts w:ascii="Calibri" w:hAnsi="Calibri" w:cs="Calibri" w:asciiTheme="minorAscii" w:hAnsiTheme="minorAscii" w:cstheme="minorAscii"/>
                </w:rPr>
                <w:t>82-2</w:t>
              </w:r>
            </w:ins>
            <w:ins w:author="Meredith Freeman" w:date="2024-01-17T00:08:01.6Z" w:id="1365311073">
              <w:r w:rsidRPr="165683F3" w:rsidR="362601EF">
                <w:rPr>
                  <w:rFonts w:ascii="Calibri" w:hAnsi="Calibri" w:cs="Calibri" w:asciiTheme="minorAscii" w:hAnsiTheme="minorAscii" w:cstheme="minorAscii"/>
                </w:rPr>
                <w:t>656495</w:t>
              </w:r>
            </w:ins>
          </w:p>
        </w:tc>
      </w:tr>
      <w:tr w:rsidRPr="00A2550B" w:rsidR="00FD5220" w:rsidTr="183D5EBB" w14:paraId="169F9D5E" w14:textId="77777777">
        <w:tc>
          <w:tcPr>
            <w:tcW w:w="4428" w:type="dxa"/>
            <w:tcMar/>
            <w:vAlign w:val="bottom"/>
          </w:tcPr>
          <w:p w:rsidRPr="00A2550B" w:rsidR="00FD5220" w:rsidP="00FD5220" w:rsidRDefault="00FD5220" w14:paraId="0126C90C" w14:textId="77777777">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Mar/>
          </w:tcPr>
          <w:p w:rsidRPr="00A2550B" w:rsidR="00FD5220" w:rsidP="183D5EBB" w:rsidRDefault="00FD5220" w14:paraId="47FB8163" w14:textId="169C0CC0">
            <w:pPr>
              <w:rPr>
                <w:rFonts w:ascii="Calibri" w:hAnsi="Calibri" w:cs="Calibri" w:asciiTheme="minorAscii" w:hAnsiTheme="minorAscii" w:cstheme="minorAscii"/>
              </w:rPr>
            </w:pPr>
            <w:ins w:author="Meredith Freeman" w:date="2024-01-17T16:40:14.084Z" w:id="1177203059">
              <w:r w:rsidRPr="183D5EBB" w:rsidR="7EB4CB8B">
                <w:rPr>
                  <w:rFonts w:ascii="Calibri" w:hAnsi="Calibri" w:cs="Calibri" w:asciiTheme="minorAscii" w:hAnsiTheme="minorAscii" w:cstheme="minorAscii"/>
                </w:rPr>
                <w:t>1,215</w:t>
              </w:r>
            </w:ins>
          </w:p>
        </w:tc>
      </w:tr>
      <w:tr w:rsidRPr="00A2550B" w:rsidR="00FD5220" w:rsidTr="183D5EBB" w14:paraId="640C71B4" w14:textId="77777777">
        <w:tc>
          <w:tcPr>
            <w:tcW w:w="4428" w:type="dxa"/>
            <w:tcMar/>
            <w:vAlign w:val="bottom"/>
          </w:tcPr>
          <w:p w:rsidRPr="00A2550B" w:rsidR="00FD5220" w:rsidP="00FD5220" w:rsidRDefault="00FD5220" w14:paraId="0464DB65" w14:textId="77777777">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Mar/>
          </w:tcPr>
          <w:p w:rsidRPr="00A2550B" w:rsidR="00FD5220" w:rsidP="165683F3" w:rsidRDefault="00FD5220" w14:paraId="2C4166AB" w14:textId="3A59031B">
            <w:pPr>
              <w:rPr>
                <w:rFonts w:ascii="Calibri" w:hAnsi="Calibri" w:cs="Calibri" w:asciiTheme="minorAscii" w:hAnsiTheme="minorAscii" w:cstheme="minorAscii"/>
              </w:rPr>
            </w:pPr>
            <w:ins w:author="Meredith Freeman" w:date="2024-01-17T00:09:28.028Z" w:id="1108367459">
              <w:r w:rsidRPr="165683F3" w:rsidR="0F961046">
                <w:rPr>
                  <w:rFonts w:ascii="Calibri" w:hAnsi="Calibri" w:cs="Calibri" w:asciiTheme="minorAscii" w:hAnsiTheme="minorAscii" w:cstheme="minorAscii"/>
                </w:rPr>
                <w:t>49</w:t>
              </w:r>
            </w:ins>
          </w:p>
        </w:tc>
      </w:tr>
      <w:tr w:rsidRPr="00A2550B" w:rsidR="00FD5220" w:rsidTr="183D5EBB" w14:paraId="58DD072F" w14:textId="77777777">
        <w:tc>
          <w:tcPr>
            <w:tcW w:w="4428" w:type="dxa"/>
            <w:tcMar/>
            <w:vAlign w:val="bottom"/>
          </w:tcPr>
          <w:p w:rsidRPr="00A2550B" w:rsidR="00FD5220" w:rsidP="00FD5220" w:rsidRDefault="00FD5220" w14:paraId="4C730073" w14:textId="77777777">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Mar/>
          </w:tcPr>
          <w:p w:rsidRPr="00A2550B" w:rsidR="00FD5220" w:rsidP="5982C8FB" w:rsidRDefault="00FD5220" w14:paraId="72E5117E" w14:textId="116F48E0">
            <w:pPr>
              <w:rPr>
                <w:rFonts w:ascii="Calibri" w:hAnsi="Calibri" w:cs="Calibri" w:asciiTheme="minorAscii" w:hAnsiTheme="minorAscii" w:cstheme="minorAscii"/>
              </w:rPr>
            </w:pPr>
            <w:ins w:author="Meredith Freeman" w:date="2024-01-08T16:08:13.242Z" w:id="1536058766">
              <w:r w:rsidRPr="5982C8FB" w:rsidR="6607A3BD">
                <w:rPr>
                  <w:rFonts w:ascii="Calibri" w:hAnsi="Calibri" w:cs="Calibri" w:asciiTheme="minorAscii" w:hAnsiTheme="minorAscii" w:cstheme="minorAscii"/>
                </w:rPr>
                <w:t>12</w:t>
              </w:r>
            </w:ins>
          </w:p>
        </w:tc>
      </w:tr>
      <w:tr w:rsidRPr="00A2550B" w:rsidR="00FD5220" w:rsidTr="183D5EBB" w14:paraId="6D85AB49" w14:textId="77777777">
        <w:tc>
          <w:tcPr>
            <w:tcW w:w="4428" w:type="dxa"/>
            <w:tcMar/>
            <w:vAlign w:val="bottom"/>
          </w:tcPr>
          <w:p w:rsidRPr="00A2550B" w:rsidR="00FD5220" w:rsidP="00FD5220" w:rsidRDefault="00FD5220" w14:paraId="32696C05" w14:textId="77777777">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Mar/>
          </w:tcPr>
          <w:p w:rsidRPr="00A2550B" w:rsidR="00FD5220" w:rsidP="165683F3" w:rsidRDefault="00FD5220" w14:paraId="1161BC68" w14:textId="7DC5B2B9">
            <w:pPr>
              <w:rPr>
                <w:rFonts w:ascii="Calibri" w:hAnsi="Calibri" w:cs="Calibri" w:asciiTheme="minorAscii" w:hAnsiTheme="minorAscii" w:cstheme="minorAscii"/>
              </w:rPr>
            </w:pPr>
            <w:ins w:author="Meredith Freeman" w:date="2024-01-17T00:09:12.124Z" w:id="1036318913">
              <w:r w:rsidRPr="165683F3" w:rsidR="247C3FCE">
                <w:rPr>
                  <w:rFonts w:ascii="Calibri" w:hAnsi="Calibri" w:cs="Calibri" w:asciiTheme="minorAscii" w:hAnsiTheme="minorAscii" w:cstheme="minorAscii"/>
                </w:rPr>
                <w:t>1975</w:t>
              </w:r>
            </w:ins>
          </w:p>
        </w:tc>
      </w:tr>
      <w:tr w:rsidRPr="00A2550B" w:rsidR="00FD5220" w:rsidTr="183D5EBB" w14:paraId="3D6ED181" w14:textId="77777777">
        <w:tc>
          <w:tcPr>
            <w:tcW w:w="4428" w:type="dxa"/>
            <w:tcMar/>
            <w:vAlign w:val="bottom"/>
          </w:tcPr>
          <w:p w:rsidRPr="00A2550B" w:rsidR="00FD5220" w:rsidP="00FD5220" w:rsidRDefault="00FD5220" w14:paraId="3C08F0A1" w14:textId="77777777">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Mar/>
          </w:tcPr>
          <w:p w:rsidRPr="00A2550B" w:rsidR="00FD5220" w:rsidP="5982C8FB" w:rsidRDefault="00FD5220" w14:paraId="3E04138D" w14:textId="61B9BF1D">
            <w:pPr>
              <w:rPr>
                <w:rFonts w:ascii="Calibri" w:hAnsi="Calibri" w:cs="Calibri" w:asciiTheme="minorAscii" w:hAnsiTheme="minorAscii" w:cstheme="minorAscii"/>
              </w:rPr>
            </w:pPr>
            <w:ins w:author="Meredith Freeman" w:date="2024-01-08T16:08:19.822Z" w:id="898567621">
              <w:r w:rsidRPr="5982C8FB" w:rsidR="1AB20104">
                <w:rPr>
                  <w:rFonts w:ascii="Calibri" w:hAnsi="Calibri" w:cs="Calibri" w:asciiTheme="minorAscii" w:hAnsiTheme="minorAscii" w:cstheme="minorAscii"/>
                </w:rPr>
                <w:t>Diversified Solutions, Inc.</w:t>
              </w:r>
            </w:ins>
          </w:p>
        </w:tc>
      </w:tr>
      <w:tr w:rsidRPr="00A2550B" w:rsidR="00FD5220" w:rsidTr="183D5EBB" w14:paraId="6442E919" w14:textId="77777777">
        <w:tc>
          <w:tcPr>
            <w:tcW w:w="4428" w:type="dxa"/>
            <w:tcMar/>
            <w:vAlign w:val="bottom"/>
          </w:tcPr>
          <w:p w:rsidRPr="00A2550B" w:rsidR="00FD5220" w:rsidP="00FD5220" w:rsidRDefault="00FD5220" w14:paraId="5F680E10" w14:textId="77777777">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Mar/>
          </w:tcPr>
          <w:p w:rsidRPr="00A2550B" w:rsidR="00FD5220" w:rsidP="183D5EBB" w:rsidRDefault="00FD5220" w14:paraId="35F0719A" w14:textId="26C9B312">
            <w:pPr>
              <w:rPr>
                <w:rFonts w:ascii="Calibri" w:hAnsi="Calibri" w:cs="Calibri" w:asciiTheme="minorAscii" w:hAnsiTheme="minorAscii" w:cstheme="minorAscii"/>
              </w:rPr>
            </w:pPr>
            <w:ins w:author="Meredith Freeman" w:date="2024-01-17T16:39:30.989Z" w:id="1470146496">
              <w:r w:rsidRPr="183D5EBB" w:rsidR="2637B801">
                <w:rPr>
                  <w:rFonts w:ascii="Calibri" w:hAnsi="Calibri" w:cs="Calibri" w:asciiTheme="minorAscii" w:hAnsiTheme="minorAscii" w:cstheme="minorAscii"/>
                </w:rPr>
                <w:t>$46,011,287</w:t>
              </w:r>
            </w:ins>
          </w:p>
        </w:tc>
      </w:tr>
      <w:tr w:rsidRPr="00A2550B" w:rsidR="00FD5220" w:rsidTr="183D5EBB" w14:paraId="34BA39C0" w14:textId="77777777">
        <w:tc>
          <w:tcPr>
            <w:tcW w:w="4428" w:type="dxa"/>
            <w:tcMar/>
            <w:vAlign w:val="bottom"/>
          </w:tcPr>
          <w:p w:rsidRPr="00A2550B" w:rsidR="00FD5220" w:rsidP="00FD5220" w:rsidRDefault="00FD5220" w14:paraId="75F56136" w14:textId="77777777">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Mar/>
          </w:tcPr>
          <w:p w:rsidRPr="00A2550B" w:rsidR="00FD5220" w:rsidP="183D5EBB" w:rsidRDefault="00FD5220" w14:paraId="619F3B7E" w14:textId="0E7D93FE">
            <w:pPr>
              <w:rPr>
                <w:rFonts w:ascii="Calibri" w:hAnsi="Calibri" w:cs="Calibri" w:asciiTheme="minorAscii" w:hAnsiTheme="minorAscii" w:cstheme="minorAscii"/>
              </w:rPr>
            </w:pPr>
            <w:ins w:author="Meredith Freeman" w:date="2024-01-17T16:39:39.51Z" w:id="1544754535">
              <w:r w:rsidRPr="183D5EBB" w:rsidR="798FF4E6">
                <w:rPr>
                  <w:rFonts w:ascii="Calibri" w:hAnsi="Calibri" w:cs="Calibri" w:asciiTheme="minorAscii" w:hAnsiTheme="minorAscii" w:cstheme="minorAscii"/>
                </w:rPr>
                <w:t>$43,956,458</w:t>
              </w:r>
            </w:ins>
          </w:p>
        </w:tc>
      </w:tr>
      <w:tr w:rsidRPr="00A2550B" w:rsidR="00FD5220" w:rsidTr="183D5EBB" w14:paraId="64B901A0" w14:textId="77777777">
        <w:tc>
          <w:tcPr>
            <w:tcW w:w="4428" w:type="dxa"/>
            <w:tcMar/>
            <w:vAlign w:val="bottom"/>
          </w:tcPr>
          <w:p w:rsidRPr="00A2550B" w:rsidR="00FD5220" w:rsidP="00FD5220" w:rsidRDefault="00FD5220" w14:paraId="67464095" w14:textId="77777777">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Mar/>
          </w:tcPr>
          <w:p w:rsidRPr="00A2550B" w:rsidR="00FD5220" w:rsidP="183D5EBB" w:rsidRDefault="00FD5220" w14:paraId="0D287910" w14:textId="7310DE44">
            <w:pPr>
              <w:rPr>
                <w:rFonts w:ascii="Calibri" w:hAnsi="Calibri" w:cs="Calibri" w:asciiTheme="minorAscii" w:hAnsiTheme="minorAscii" w:cstheme="minorAscii"/>
              </w:rPr>
            </w:pPr>
            <w:ins w:author="Meredith Freeman" w:date="2024-01-17T16:39:43.445Z" w:id="859654537">
              <w:r w:rsidRPr="183D5EBB" w:rsidR="040394AC">
                <w:rPr>
                  <w:rFonts w:ascii="Calibri" w:hAnsi="Calibri" w:cs="Calibri" w:asciiTheme="minorAscii" w:hAnsiTheme="minorAscii" w:cstheme="minorAscii"/>
                </w:rPr>
                <w:t>100%</w:t>
              </w:r>
            </w:ins>
          </w:p>
        </w:tc>
      </w:tr>
    </w:tbl>
    <w:p w:rsidRPr="00A2550B" w:rsidR="0045070F" w:rsidP="00FD5220" w:rsidRDefault="0045070F" w14:paraId="2880346A" w14:textId="77777777">
      <w:pPr>
        <w:rPr>
          <w:rFonts w:asciiTheme="minorHAnsi" w:hAnsiTheme="minorHAnsi" w:cstheme="minorHAnsi"/>
          <w:b/>
          <w:szCs w:val="24"/>
        </w:rPr>
      </w:pPr>
    </w:p>
    <w:p w:rsidRPr="00251750" w:rsidR="0000708C" w:rsidP="00926C22" w:rsidRDefault="0000708C" w14:paraId="729160C6" w14:textId="42070375">
      <w:pPr>
        <w:widowControl/>
        <w:numPr>
          <w:ilvl w:val="1"/>
          <w:numId w:val="21"/>
        </w:numPr>
        <w:rPr>
          <w:rFonts w:asciiTheme="minorHAnsi" w:hAnsiTheme="minorHAnsi" w:cstheme="minorHAnsi"/>
          <w:b/>
        </w:rPr>
      </w:pPr>
      <w:bookmarkStart w:name="_Hlk76536909" w:id="4"/>
      <w:bookmarkStart w:name="_Hlk150420722" w:id="5"/>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00CA327C" w14:paraId="37F65C7A" w14:textId="77777777">
        <w:tc>
          <w:tcPr>
            <w:tcW w:w="8856" w:type="dxa"/>
            <w:shd w:val="clear" w:color="auto" w:fill="FFFF99"/>
          </w:tcPr>
          <w:bookmarkEnd w:id="5"/>
          <w:p w:rsidRPr="00A2550B" w:rsidR="0000708C" w:rsidP="00CA327C" w:rsidRDefault="00F85F5B" w14:paraId="4E3A91C0" w14:textId="3A3E9EAD">
            <w:pPr>
              <w:rPr>
                <w:rFonts w:asciiTheme="minorHAnsi" w:hAnsiTheme="minorHAnsi" w:cstheme="minorHAnsi"/>
              </w:rPr>
            </w:pPr>
            <w:ins w:author="Meredith Freeman" w:date="2024-01-02T14:27:00Z" w:id="6">
              <w:r>
                <w:rPr>
                  <w:rFonts w:asciiTheme="minorHAnsi" w:hAnsiTheme="minorHAnsi" w:cstheme="minorHAnsi"/>
                </w:rPr>
                <w:t>Yes - attached</w:t>
              </w:r>
            </w:ins>
          </w:p>
        </w:tc>
      </w:tr>
    </w:tbl>
    <w:p w:rsidRPr="00A2550B" w:rsidR="0000708C" w:rsidP="0000708C" w:rsidRDefault="0000708C" w14:paraId="0146731D" w14:textId="77777777">
      <w:pPr>
        <w:widowControl/>
        <w:ind w:left="1080"/>
        <w:rPr>
          <w:rFonts w:asciiTheme="minorHAnsi" w:hAnsiTheme="minorHAnsi" w:cstheme="minorHAnsi"/>
          <w:b/>
        </w:rPr>
      </w:pPr>
    </w:p>
    <w:p w:rsidRPr="00251750" w:rsidR="0000708C" w:rsidP="00D10823" w:rsidRDefault="0000708C" w14:paraId="497A1D89" w14:textId="0BAEF1C1">
      <w:pPr>
        <w:widowControl/>
        <w:numPr>
          <w:ilvl w:val="1"/>
          <w:numId w:val="21"/>
        </w:numPr>
        <w:rPr>
          <w:rFonts w:asciiTheme="minorHAnsi" w:hAnsiTheme="minorHAnsi" w:cstheme="minorHAnsi"/>
          <w:b/>
        </w:rPr>
      </w:pPr>
      <w:bookmarkStart w:name="_Hlk76536922" w:id="7"/>
      <w:bookmarkStart w:name="_Hlk150420747" w:id="8"/>
      <w:r w:rsidRPr="00251750">
        <w:rPr>
          <w:rFonts w:asciiTheme="minorHAnsi" w:hAnsiTheme="minorHAnsi" w:cstheme="minorHAnsi"/>
        </w:rPr>
        <w:t>What is your company’s technology and process for securing any State information that is maintained within your company?</w:t>
      </w:r>
      <w:bookmarkEnd w:id="7"/>
    </w:p>
    <w:bookmarkEnd w:id="8"/>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5982C8FB" w14:paraId="68AA6526" w14:textId="77777777">
        <w:tc>
          <w:tcPr>
            <w:tcW w:w="8856" w:type="dxa"/>
            <w:shd w:val="clear" w:color="auto" w:fill="FFFF99"/>
            <w:tcMar/>
          </w:tcPr>
          <w:p w:rsidRPr="00A2550B" w:rsidR="0000708C" w:rsidP="5982C8FB" w:rsidRDefault="0000708C" w14:paraId="6CCBFCB4" w14:textId="387326E6">
            <w:pPr>
              <w:rPr>
                <w:rFonts w:ascii="Calibri" w:hAnsi="Calibri" w:cs="Calibri" w:asciiTheme="minorAscii" w:hAnsiTheme="minorAscii" w:cstheme="minorAscii"/>
                <w:b w:val="1"/>
                <w:bCs w:val="1"/>
              </w:rPr>
            </w:pPr>
            <w:ins w:author="Meredith Freeman" w:date="2024-01-08T16:08:38.505Z" w:id="783595810">
              <w:r w:rsidRPr="5982C8FB" w:rsidR="3F50076B">
                <w:rPr>
                  <w:rFonts w:ascii="Calibri" w:hAnsi="Calibri" w:cs="Calibri" w:asciiTheme="minorAscii" w:hAnsiTheme="minorAscii" w:cstheme="minorAscii"/>
                  <w:b w:val="1"/>
                  <w:bCs w:val="1"/>
                </w:rPr>
                <w:t>See the attached plan.</w:t>
              </w:r>
            </w:ins>
          </w:p>
        </w:tc>
      </w:tr>
    </w:tbl>
    <w:p w:rsidRPr="00A2550B" w:rsidR="0000708C" w:rsidP="00FD5220" w:rsidRDefault="0000708C" w14:paraId="6BF74209" w14:textId="77777777">
      <w:pPr>
        <w:rPr>
          <w:rFonts w:asciiTheme="minorHAnsi" w:hAnsiTheme="minorHAnsi" w:cstheme="minorHAnsi"/>
          <w:b/>
          <w:szCs w:val="24"/>
        </w:rPr>
      </w:pPr>
    </w:p>
    <w:p w:rsidRPr="00251750" w:rsidR="005A0FC8" w:rsidP="00325E91" w:rsidRDefault="0009502C" w14:paraId="1EA1C3B4" w14:textId="3633CB00">
      <w:pPr>
        <w:widowControl/>
        <w:numPr>
          <w:ilvl w:val="2"/>
          <w:numId w:val="16"/>
        </w:numPr>
        <w:jc w:val="both"/>
        <w:rPr>
          <w:rFonts w:asciiTheme="minorHAnsi" w:hAnsiTheme="minorHAnsi" w:cstheme="minorHAnsi"/>
          <w:szCs w:val="24"/>
        </w:rPr>
      </w:pPr>
      <w:bookmarkStart w:name="_Hlk150420800" w:id="9"/>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577C9AC1" w14:textId="77777777">
        <w:tc>
          <w:tcPr>
            <w:tcW w:w="8856" w:type="dxa"/>
            <w:shd w:val="clear" w:color="auto" w:fill="FFFF99"/>
          </w:tcPr>
          <w:bookmarkEnd w:id="9"/>
          <w:p w:rsidRPr="00A2550B" w:rsidR="0009502C" w:rsidP="00F85F5B" w:rsidRDefault="00F85F5B" w14:paraId="3EDDA12A" w14:textId="1628054C">
            <w:pPr>
              <w:rPr>
                <w:rFonts w:asciiTheme="minorHAnsi" w:hAnsiTheme="minorHAnsi" w:cstheme="minorHAnsi"/>
                <w:szCs w:val="24"/>
              </w:rPr>
              <w:pPrChange w:author="Meredith Freeman" w:date="2024-01-02T14:29:00Z" w:id="10">
                <w:pPr/>
              </w:pPrChange>
            </w:pPr>
            <w:ins w:author="Meredith Freeman" w:date="2024-01-02T14:29:00Z" w:id="11">
              <w:r>
                <w:t>DSI</w:t>
              </w:r>
              <w:r>
                <w:t xml:space="preserve"> all agencies in </w:t>
              </w:r>
              <w:r>
                <w:t>the North Central Collaborative</w:t>
              </w:r>
              <w:r>
                <w:t xml:space="preserve"> are </w:t>
              </w:r>
              <w:r>
                <w:lastRenderedPageBreak/>
                <w:t>current Vocational Rehabilitation providers. All are successful agencies with ongoing VR caseloads and are in good standing with local and state VR offices</w:t>
              </w:r>
              <w:r>
                <w:t xml:space="preserve">. This group of agencies has served the state of </w:t>
              </w:r>
            </w:ins>
            <w:ins w:author="Meredith Freeman" w:date="2024-01-02T14:30:00Z" w:id="12">
              <w:r>
                <w:t>Indiana through Pre-ETS since 2016.</w:t>
              </w:r>
            </w:ins>
            <w:bookmarkStart w:name="_GoBack" w:id="13"/>
            <w:bookmarkEnd w:id="13"/>
          </w:p>
        </w:tc>
      </w:tr>
    </w:tbl>
    <w:p w:rsidRPr="00A2550B" w:rsidR="0009502C" w:rsidP="0009502C" w:rsidRDefault="0009502C" w14:paraId="6249B76D" w14:textId="77777777">
      <w:pPr>
        <w:rPr>
          <w:rFonts w:asciiTheme="minorHAnsi" w:hAnsiTheme="minorHAnsi" w:cstheme="minorHAnsi"/>
          <w:szCs w:val="24"/>
        </w:rPr>
      </w:pPr>
    </w:p>
    <w:p w:rsidRPr="000770AE" w:rsidR="0045070F" w:rsidP="00A6635D" w:rsidRDefault="0009502C" w14:paraId="6DA43A37" w14:textId="027D699F">
      <w:pPr>
        <w:widowControl/>
        <w:numPr>
          <w:ilvl w:val="2"/>
          <w:numId w:val="16"/>
        </w:numPr>
        <w:jc w:val="both"/>
        <w:rPr>
          <w:rFonts w:asciiTheme="minorHAnsi" w:hAnsiTheme="minorHAnsi" w:cstheme="minorHAnsi"/>
          <w:szCs w:val="24"/>
        </w:rPr>
      </w:pPr>
      <w:bookmarkStart w:name="_Hlk150420830" w:id="14"/>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bookmarkEnd w:id="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4217C4" w:rsidTr="07FCE84D" w14:paraId="31A0C565" w14:textId="77777777">
        <w:tc>
          <w:tcPr>
            <w:tcW w:w="8856" w:type="dxa"/>
            <w:shd w:val="clear" w:color="auto" w:fill="FFFF99"/>
            <w:tcMar/>
          </w:tcPr>
          <w:p w:rsidRPr="00A2550B" w:rsidR="004217C4" w:rsidP="134EBDA9" w:rsidRDefault="004217C4" w14:paraId="1E2942AF" w14:textId="10582AEA">
            <w:pPr>
              <w:pStyle w:val="Normal"/>
              <w:rPr>
                <w:ins w:author="Meredith Freeman" w:date="2024-01-17T14:53:04.105Z" w:id="840108599"/>
              </w:rPr>
            </w:pPr>
            <w:ins w:author="Meredith Freeman" w:date="2024-01-17T14:51:18.089Z" w:id="1481758365">
              <w:r w:rsidRPr="134EBDA9" w:rsidR="620B392B">
                <w:rPr>
                  <w:rFonts w:ascii="Calibri" w:hAnsi="Calibri" w:eastAsia="Calibri" w:cs="Calibri"/>
                  <w:noProof w:val="0"/>
                  <w:sz w:val="24"/>
                  <w:szCs w:val="24"/>
                  <w:lang w:val="en-US"/>
                </w:rPr>
                <w:t xml:space="preserve">Developmental Services, Inc (DSI), leading the North Central Collaborative (NCC), is a current </w:t>
              </w:r>
              <w:r w:rsidRPr="134EBDA9" w:rsidR="620B392B">
                <w:rPr>
                  <w:rFonts w:ascii="Calibri" w:hAnsi="Calibri" w:eastAsia="Calibri" w:cs="Calibri"/>
                  <w:noProof w:val="0"/>
                  <w:sz w:val="24"/>
                  <w:szCs w:val="24"/>
                  <w:lang w:val="en-US"/>
                </w:rPr>
                <w:t>Pre-ETS</w:t>
              </w:r>
              <w:r w:rsidRPr="134EBDA9" w:rsidR="620B392B">
                <w:rPr>
                  <w:rFonts w:ascii="Calibri" w:hAnsi="Calibri" w:eastAsia="Calibri" w:cs="Calibri"/>
                  <w:noProof w:val="0"/>
                  <w:sz w:val="24"/>
                  <w:szCs w:val="24"/>
                  <w:lang w:val="en-US"/>
                </w:rPr>
                <w:t xml:space="preserve"> provider in Indiana. NCC received </w:t>
              </w:r>
              <w:r w:rsidRPr="134EBDA9" w:rsidR="620B392B">
                <w:rPr>
                  <w:rFonts w:ascii="Calibri" w:hAnsi="Calibri" w:eastAsia="Calibri" w:cs="Calibri"/>
                  <w:noProof w:val="0"/>
                  <w:sz w:val="24"/>
                  <w:szCs w:val="24"/>
                  <w:lang w:val="en-US"/>
                </w:rPr>
                <w:t>Pre-ETS</w:t>
              </w:r>
              <w:r w:rsidRPr="134EBDA9" w:rsidR="620B392B">
                <w:rPr>
                  <w:rFonts w:ascii="Calibri" w:hAnsi="Calibri" w:eastAsia="Calibri" w:cs="Calibri"/>
                  <w:noProof w:val="0"/>
                  <w:sz w:val="24"/>
                  <w:szCs w:val="24"/>
                  <w:lang w:val="en-US"/>
                </w:rPr>
                <w:t xml:space="preserve"> funding starting with the original 2016 contract date, originally under Bona Vista, which merged with DSI in 2021. </w:t>
              </w:r>
              <w:r w:rsidRPr="134EBDA9" w:rsidR="620B392B">
                <w:rPr>
                  <w:rFonts w:ascii="Calibri" w:hAnsi="Calibri" w:eastAsia="Calibri" w:cs="Calibri"/>
                  <w:noProof w:val="0"/>
                  <w:sz w:val="24"/>
                  <w:szCs w:val="24"/>
                  <w:lang w:val="en-US"/>
                </w:rPr>
                <w:t>NCC has been very successful in the provision of these services</w:t>
              </w:r>
              <w:r w:rsidRPr="134EBDA9" w:rsidR="620B392B">
                <w:rPr>
                  <w:rFonts w:ascii="Calibri" w:hAnsi="Calibri" w:eastAsia="Calibri" w:cs="Calibri"/>
                  <w:noProof w:val="0"/>
                  <w:sz w:val="24"/>
                  <w:szCs w:val="24"/>
                  <w:lang w:val="en-US"/>
                </w:rPr>
                <w:t>.</w:t>
              </w:r>
              <w:r w:rsidRPr="134EBDA9" w:rsidR="620B392B">
                <w:rPr>
                  <w:rFonts w:ascii="Calibri" w:hAnsi="Calibri" w:eastAsia="Calibri" w:cs="Calibri"/>
                  <w:noProof w:val="0"/>
                  <w:sz w:val="24"/>
                  <w:szCs w:val="24"/>
                  <w:lang w:val="en-US"/>
                </w:rPr>
                <w:t xml:space="preserve"> Agencies in the NCC have provided services to almost </w:t>
              </w:r>
            </w:ins>
            <w:ins w:author="Meredith Freeman" w:date="2024-01-17T14:52:05.024Z" w:id="423301500">
              <w:r w:rsidRPr="134EBDA9" w:rsidR="620B392B">
                <w:rPr>
                  <w:rFonts w:ascii="Calibri" w:hAnsi="Calibri" w:eastAsia="Calibri" w:cs="Calibri"/>
                  <w:noProof w:val="0"/>
                  <w:sz w:val="24"/>
                  <w:szCs w:val="24"/>
                  <w:lang w:val="en-US"/>
                </w:rPr>
                <w:t>2,500</w:t>
              </w:r>
            </w:ins>
            <w:ins w:author="Meredith Freeman" w:date="2024-01-17T14:51:18.089Z" w:id="640384781">
              <w:r w:rsidRPr="134EBDA9" w:rsidR="620B392B">
                <w:rPr>
                  <w:rFonts w:ascii="Calibri" w:hAnsi="Calibri" w:eastAsia="Calibri" w:cs="Calibri"/>
                  <w:noProof w:val="0"/>
                  <w:sz w:val="24"/>
                  <w:szCs w:val="24"/>
                  <w:lang w:val="en-US"/>
                </w:rPr>
                <w:t xml:space="preserve"> students in </w:t>
              </w:r>
              <w:r w:rsidRPr="134EBDA9" w:rsidR="620B392B">
                <w:rPr>
                  <w:rFonts w:ascii="Calibri" w:hAnsi="Calibri" w:eastAsia="Calibri" w:cs="Calibri"/>
                  <w:noProof w:val="0"/>
                  <w:sz w:val="24"/>
                  <w:szCs w:val="24"/>
                  <w:lang w:val="en-US"/>
                </w:rPr>
                <w:t>numerous</w:t>
              </w:r>
              <w:r w:rsidRPr="134EBDA9" w:rsidR="620B392B">
                <w:rPr>
                  <w:rFonts w:ascii="Calibri" w:hAnsi="Calibri" w:eastAsia="Calibri" w:cs="Calibri"/>
                  <w:noProof w:val="0"/>
                  <w:sz w:val="24"/>
                  <w:szCs w:val="24"/>
                  <w:lang w:val="en-US"/>
                </w:rPr>
                <w:t xml:space="preserve"> schools thus far, with plans to serve more students within more schools in the future.</w:t>
              </w:r>
            </w:ins>
            <w:ins w:author="Meredith Freeman" w:date="2024-01-17T14:52:30.887Z" w:id="2097307413">
              <w:r w:rsidRPr="134EBDA9" w:rsidR="66A76460">
                <w:rPr>
                  <w:rFonts w:ascii="Calibri" w:hAnsi="Calibri" w:eastAsia="Calibri" w:cs="Calibri"/>
                  <w:noProof w:val="0"/>
                  <w:sz w:val="24"/>
                  <w:szCs w:val="24"/>
                  <w:lang w:val="en-US"/>
                </w:rPr>
                <w:t xml:space="preserve">  </w:t>
              </w:r>
              <w:r w:rsidRPr="134EBDA9" w:rsidR="66A76460">
                <w:rPr>
                  <w:rFonts w:ascii="Calibri" w:hAnsi="Calibri" w:eastAsia="Calibri" w:cs="Calibri"/>
                  <w:noProof w:val="0"/>
                  <w:sz w:val="24"/>
                  <w:szCs w:val="24"/>
                  <w:lang w:val="en-US"/>
                </w:rPr>
                <w:t>DSI</w:t>
              </w:r>
            </w:ins>
            <w:ins w:author="Meredith Freeman" w:date="2024-01-17T14:51:18.089Z" w:id="1508912354">
              <w:r w:rsidRPr="134EBDA9" w:rsidR="620B392B">
                <w:rPr>
                  <w:rFonts w:ascii="Calibri" w:hAnsi="Calibri" w:eastAsia="Calibri" w:cs="Calibri"/>
                  <w:noProof w:val="0"/>
                  <w:sz w:val="24"/>
                  <w:szCs w:val="24"/>
                  <w:lang w:val="en-US"/>
                </w:rPr>
                <w:t xml:space="preserve"> has been successful in paying subcontractors on time throughout the duration of this contract period.</w:t>
              </w:r>
              <w:r w:rsidRPr="134EBDA9" w:rsidR="620B392B">
                <w:rPr>
                  <w:rFonts w:ascii="Calibri" w:hAnsi="Calibri" w:eastAsia="Calibri" w:cs="Calibri"/>
                  <w:noProof w:val="0"/>
                  <w:sz w:val="24"/>
                  <w:szCs w:val="24"/>
                  <w:lang w:val="en-US"/>
                </w:rPr>
                <w:t xml:space="preserve"> </w:t>
              </w:r>
            </w:ins>
          </w:p>
          <w:p w:rsidRPr="00A2550B" w:rsidR="004217C4" w:rsidP="134EBDA9" w:rsidRDefault="004217C4" w14:paraId="5D7FAC60" w14:textId="7AE03203">
            <w:pPr>
              <w:pStyle w:val="Normal"/>
              <w:rPr>
                <w:ins w:author="Meredith Freeman" w:date="2024-01-17T14:53:04.583Z" w:id="63863756"/>
                <w:rFonts w:ascii="Calibri" w:hAnsi="Calibri" w:eastAsia="Calibri" w:cs="Calibri"/>
                <w:noProof w:val="0"/>
                <w:sz w:val="24"/>
                <w:szCs w:val="24"/>
                <w:lang w:val="en-US"/>
              </w:rPr>
            </w:pPr>
          </w:p>
          <w:p w:rsidRPr="00A2550B" w:rsidR="004217C4" w:rsidP="134EBDA9" w:rsidRDefault="004217C4" w14:paraId="7338BAF1" w14:textId="22D19AB6">
            <w:pPr>
              <w:pStyle w:val="Normal"/>
              <w:rPr>
                <w:ins w:author="Meredith Freeman" w:date="2024-01-17T14:53:28.533Z" w:id="2034320113"/>
              </w:rPr>
            </w:pPr>
            <w:ins w:author="Meredith Freeman" w:date="2024-01-17T14:52:48.106Z" w:id="1446639433">
              <w:r w:rsidRPr="134EBDA9" w:rsidR="24C565E1">
                <w:rPr>
                  <w:rFonts w:ascii="Calibri" w:hAnsi="Calibri" w:eastAsia="Calibri" w:cs="Calibri"/>
                  <w:noProof w:val="0"/>
                  <w:sz w:val="24"/>
                  <w:szCs w:val="24"/>
                  <w:lang w:val="en-US"/>
                </w:rPr>
                <w:t>DSI in Kokomo</w:t>
              </w:r>
            </w:ins>
            <w:ins w:author="Meredith Freeman" w:date="2024-01-17T14:51:18.089Z" w:id="1398227966">
              <w:r w:rsidRPr="134EBDA9" w:rsidR="620B392B">
                <w:rPr>
                  <w:rFonts w:ascii="Calibri" w:hAnsi="Calibri" w:eastAsia="Calibri" w:cs="Calibri"/>
                  <w:noProof w:val="0"/>
                  <w:sz w:val="24"/>
                  <w:szCs w:val="24"/>
                  <w:lang w:val="en-US"/>
                </w:rPr>
                <w:t xml:space="preserve"> also has a transition contract in place with Kokomo High School, through which an Employment Specialist provides transition counseling services to students on a weekly basis.</w:t>
              </w:r>
              <w:r w:rsidRPr="134EBDA9" w:rsidR="620B392B">
                <w:rPr>
                  <w:rFonts w:ascii="Calibri" w:hAnsi="Calibri" w:eastAsia="Calibri" w:cs="Calibri"/>
                  <w:noProof w:val="0"/>
                  <w:sz w:val="24"/>
                  <w:szCs w:val="24"/>
                  <w:lang w:val="en-US"/>
                </w:rPr>
                <w:t xml:space="preserve"> This contract has been in place since </w:t>
              </w:r>
              <w:r w:rsidRPr="134EBDA9" w:rsidR="620B392B">
                <w:rPr>
                  <w:rFonts w:ascii="Calibri" w:hAnsi="Calibri" w:eastAsia="Calibri" w:cs="Calibri"/>
                  <w:noProof w:val="0"/>
                  <w:sz w:val="24"/>
                  <w:szCs w:val="24"/>
                  <w:lang w:val="en-US"/>
                </w:rPr>
                <w:t>2013, and</w:t>
              </w:r>
              <w:r w:rsidRPr="134EBDA9" w:rsidR="620B392B">
                <w:rPr>
                  <w:rFonts w:ascii="Calibri" w:hAnsi="Calibri" w:eastAsia="Calibri" w:cs="Calibri"/>
                  <w:noProof w:val="0"/>
                  <w:sz w:val="24"/>
                  <w:szCs w:val="24"/>
                  <w:lang w:val="en-US"/>
                </w:rPr>
                <w:t xml:space="preserve"> has resulted in many students being referred to Vocational Rehabilitation and the Bureau of Developmental Disability Services. </w:t>
              </w:r>
              <w:r w:rsidRPr="134EBDA9" w:rsidR="620B392B">
                <w:rPr>
                  <w:rFonts w:ascii="Calibri" w:hAnsi="Calibri" w:eastAsia="Calibri" w:cs="Calibri"/>
                  <w:noProof w:val="0"/>
                  <w:sz w:val="24"/>
                  <w:szCs w:val="24"/>
                  <w:lang w:val="en-US"/>
                </w:rPr>
                <w:t>The total contract award is $600 a month for a total of $7,200 a year.</w:t>
              </w:r>
              <w:r w:rsidRPr="134EBDA9" w:rsidR="620B392B">
                <w:rPr>
                  <w:rFonts w:ascii="Calibri" w:hAnsi="Calibri" w:eastAsia="Calibri" w:cs="Calibri"/>
                  <w:noProof w:val="0"/>
                  <w:sz w:val="24"/>
                  <w:szCs w:val="24"/>
                  <w:lang w:val="en-US"/>
                </w:rPr>
                <w:t xml:space="preserve"> </w:t>
              </w:r>
            </w:ins>
          </w:p>
          <w:p w:rsidRPr="00A2550B" w:rsidR="004217C4" w:rsidP="134EBDA9" w:rsidRDefault="004217C4" w14:paraId="1EA9F718" w14:textId="3EB01D91">
            <w:pPr>
              <w:pStyle w:val="Normal"/>
              <w:rPr>
                <w:ins w:author="Meredith Freeman" w:date="2024-01-17T14:53:28.869Z" w:id="1706414352"/>
                <w:rFonts w:ascii="Calibri" w:hAnsi="Calibri" w:eastAsia="Calibri" w:cs="Calibri"/>
                <w:noProof w:val="0"/>
                <w:sz w:val="24"/>
                <w:szCs w:val="24"/>
                <w:lang w:val="en-US"/>
              </w:rPr>
            </w:pPr>
          </w:p>
          <w:p w:rsidRPr="00A2550B" w:rsidR="004217C4" w:rsidP="134EBDA9" w:rsidRDefault="004217C4" w14:paraId="2396099B" w14:textId="1A4934F4">
            <w:pPr>
              <w:pStyle w:val="Normal"/>
              <w:rPr>
                <w:ins w:author="Meredith Freeman" w:date="2024-01-17T14:53:22.754Z" w:id="1977689949"/>
                <w:rFonts w:ascii="Calibri" w:hAnsi="Calibri" w:eastAsia="Calibri" w:cs="Calibri"/>
                <w:noProof w:val="0"/>
                <w:sz w:val="24"/>
                <w:szCs w:val="24"/>
                <w:lang w:val="en-US"/>
              </w:rPr>
            </w:pPr>
            <w:ins w:author="Meredith Freeman" w:date="2024-01-17T14:53:52.143Z" w:id="1930426359">
              <w:r w:rsidRPr="134EBDA9" w:rsidR="000290F6">
                <w:rPr>
                  <w:rFonts w:ascii="Calibri" w:hAnsi="Calibri" w:eastAsia="Calibri" w:cs="Calibri"/>
                  <w:noProof w:val="0"/>
                  <w:sz w:val="24"/>
                  <w:szCs w:val="24"/>
                  <w:lang w:val="en-US"/>
                </w:rPr>
                <w:t xml:space="preserve">DSI, then Bona Vista, was a successful contract holder </w:t>
              </w:r>
              <w:r w:rsidRPr="134EBDA9" w:rsidR="000290F6">
                <w:rPr>
                  <w:rFonts w:ascii="Calibri" w:hAnsi="Calibri" w:eastAsia="Calibri" w:cs="Calibri"/>
                  <w:noProof w:val="0"/>
                  <w:sz w:val="24"/>
                  <w:szCs w:val="24"/>
                  <w:lang w:val="en-US"/>
                </w:rPr>
                <w:t>for the Establishment Project with BRS in Indiana. Bona Vista</w:t>
              </w:r>
              <w:r w:rsidRPr="134EBDA9" w:rsidR="000290F6">
                <w:rPr>
                  <w:rFonts w:ascii="Calibri" w:hAnsi="Calibri" w:eastAsia="Calibri" w:cs="Calibri"/>
                  <w:noProof w:val="0"/>
                  <w:sz w:val="24"/>
                  <w:szCs w:val="24"/>
                  <w:lang w:val="en-US"/>
                </w:rPr>
                <w:t xml:space="preserve"> utilized this funding to provide training and education for </w:t>
              </w:r>
              <w:r w:rsidRPr="134EBDA9" w:rsidR="000290F6">
                <w:rPr>
                  <w:rFonts w:ascii="Calibri" w:hAnsi="Calibri" w:eastAsia="Calibri" w:cs="Calibri"/>
                  <w:noProof w:val="0"/>
                  <w:sz w:val="24"/>
                  <w:szCs w:val="24"/>
                  <w:lang w:val="en-US"/>
                </w:rPr>
                <w:t>employment</w:t>
              </w:r>
              <w:r w:rsidRPr="134EBDA9" w:rsidR="000290F6">
                <w:rPr>
                  <w:rFonts w:ascii="Calibri" w:hAnsi="Calibri" w:eastAsia="Calibri" w:cs="Calibri"/>
                  <w:noProof w:val="0"/>
                  <w:sz w:val="24"/>
                  <w:szCs w:val="24"/>
                  <w:lang w:val="en-US"/>
                </w:rPr>
                <w:t xml:space="preserve"> staff, as well as to fund a portion of an Employment Specialist’s salary. Bona Vista </w:t>
              </w:r>
            </w:ins>
            <w:ins w:author="Meredith Freeman" w:date="2024-01-17T14:54:24.508Z" w:id="669253846">
              <w:r w:rsidRPr="134EBDA9" w:rsidR="000290F6">
                <w:rPr>
                  <w:rFonts w:ascii="Calibri" w:hAnsi="Calibri" w:eastAsia="Calibri" w:cs="Calibri"/>
                  <w:noProof w:val="0"/>
                  <w:sz w:val="24"/>
                  <w:szCs w:val="24"/>
                  <w:lang w:val="en-US"/>
                </w:rPr>
                <w:t xml:space="preserve">was </w:t>
              </w:r>
            </w:ins>
            <w:ins w:author="Meredith Freeman" w:date="2024-01-17T14:53:52.143Z" w:id="1040833655">
              <w:r w:rsidRPr="134EBDA9" w:rsidR="000290F6">
                <w:rPr>
                  <w:rFonts w:ascii="Calibri" w:hAnsi="Calibri" w:eastAsia="Calibri" w:cs="Calibri"/>
                  <w:noProof w:val="0"/>
                  <w:sz w:val="24"/>
                  <w:szCs w:val="24"/>
                  <w:lang w:val="en-US"/>
                </w:rPr>
                <w:t xml:space="preserve">timely with payments to the state throughout the duration of this contract. Bona Vista completed a successful desk audit in 2018, conducted by Matt Deimling, Senior Field Auditor with FSSA. During and following the audit, Bona Vista complied with all recommendations and requests. This total contract amount </w:t>
              </w:r>
            </w:ins>
            <w:ins w:author="Meredith Freeman" w:date="2024-01-17T14:54:26.85Z" w:id="705472921">
              <w:r w:rsidRPr="134EBDA9" w:rsidR="000290F6">
                <w:rPr>
                  <w:rFonts w:ascii="Calibri" w:hAnsi="Calibri" w:eastAsia="Calibri" w:cs="Calibri"/>
                  <w:noProof w:val="0"/>
                  <w:sz w:val="24"/>
                  <w:szCs w:val="24"/>
                  <w:lang w:val="en-US"/>
                </w:rPr>
                <w:t>was</w:t>
              </w:r>
            </w:ins>
            <w:ins w:author="Meredith Freeman" w:date="2024-01-17T14:53:52.143Z" w:id="972119977">
              <w:r w:rsidRPr="134EBDA9" w:rsidR="000290F6">
                <w:rPr>
                  <w:rFonts w:ascii="Calibri" w:hAnsi="Calibri" w:eastAsia="Calibri" w:cs="Calibri"/>
                  <w:noProof w:val="0"/>
                  <w:sz w:val="24"/>
                  <w:szCs w:val="24"/>
                  <w:lang w:val="en-US"/>
                </w:rPr>
                <w:t xml:space="preserve"> $142,666.82.</w:t>
              </w:r>
            </w:ins>
          </w:p>
          <w:p w:rsidRPr="00A2550B" w:rsidR="004217C4" w:rsidP="134EBDA9" w:rsidRDefault="004217C4" w14:paraId="04C56EE9" w14:textId="44199BB9">
            <w:pPr>
              <w:pStyle w:val="Normal"/>
              <w:rPr>
                <w:ins w:author="Meredith Freeman" w:date="2024-01-17T14:53:23.209Z" w:id="1370109434"/>
                <w:rFonts w:ascii="Calibri" w:hAnsi="Calibri" w:eastAsia="Calibri" w:cs="Calibri"/>
                <w:noProof w:val="0"/>
                <w:sz w:val="24"/>
                <w:szCs w:val="24"/>
                <w:lang w:val="en-US"/>
              </w:rPr>
            </w:pPr>
          </w:p>
          <w:p w:rsidRPr="00A2550B" w:rsidR="004217C4" w:rsidP="134EBDA9" w:rsidRDefault="004217C4" w14:paraId="505A41F2" w14:textId="23FDF730">
            <w:pPr>
              <w:pStyle w:val="Normal"/>
            </w:pPr>
            <w:ins w:author="Meredith Freeman" w:date="2024-01-17T14:51:18.089Z" w:id="1897840121">
              <w:r w:rsidRPr="07FCE84D" w:rsidR="3D0937B2">
                <w:rPr>
                  <w:rFonts w:ascii="Calibri" w:hAnsi="Calibri" w:eastAsia="Calibri" w:cs="Calibri"/>
                  <w:noProof w:val="0"/>
                  <w:sz w:val="24"/>
                  <w:szCs w:val="24"/>
                  <w:lang w:val="en-US"/>
                </w:rPr>
                <w:t xml:space="preserve"> It is important to Bona Vista to </w:t>
              </w:r>
              <w:r w:rsidRPr="07FCE84D" w:rsidR="3D0937B2">
                <w:rPr>
                  <w:rFonts w:ascii="Calibri" w:hAnsi="Calibri" w:eastAsia="Calibri" w:cs="Calibri"/>
                  <w:noProof w:val="0"/>
                  <w:sz w:val="24"/>
                  <w:szCs w:val="24"/>
                  <w:lang w:val="en-US"/>
                </w:rPr>
                <w:t>maintain</w:t>
              </w:r>
              <w:r w:rsidRPr="07FCE84D" w:rsidR="3D0937B2">
                <w:rPr>
                  <w:rFonts w:ascii="Calibri" w:hAnsi="Calibri" w:eastAsia="Calibri" w:cs="Calibri"/>
                  <w:noProof w:val="0"/>
                  <w:sz w:val="24"/>
                  <w:szCs w:val="24"/>
                  <w:lang w:val="en-US"/>
                </w:rPr>
                <w:t xml:space="preserve"> positive relationships with the state for all funding and contracts, including those with BRS</w:t>
              </w:r>
            </w:ins>
            <w:ins w:author="Meredith Freeman" w:date="2024-01-17T17:33:08.203Z" w:id="42125835">
              <w:r w:rsidRPr="07FCE84D" w:rsidR="1A2CD70B">
                <w:rPr>
                  <w:rFonts w:ascii="Calibri" w:hAnsi="Calibri" w:eastAsia="Calibri" w:cs="Calibri"/>
                  <w:noProof w:val="0"/>
                  <w:sz w:val="24"/>
                  <w:szCs w:val="24"/>
                  <w:lang w:val="en-US"/>
                </w:rPr>
                <w:t>.</w:t>
              </w:r>
            </w:ins>
          </w:p>
        </w:tc>
      </w:tr>
    </w:tbl>
    <w:p w:rsidRPr="00A2550B" w:rsidR="00FD5220" w:rsidP="00FD5220" w:rsidRDefault="00FD5220" w14:paraId="7FC17D6B" w14:textId="77777777">
      <w:pPr>
        <w:widowControl/>
        <w:tabs>
          <w:tab w:val="left" w:pos="360"/>
        </w:tabs>
        <w:jc w:val="both"/>
        <w:rPr>
          <w:rFonts w:asciiTheme="minorHAnsi" w:hAnsiTheme="minorHAnsi" w:cstheme="minorHAnsi"/>
          <w:b/>
          <w:szCs w:val="24"/>
        </w:rPr>
      </w:pPr>
    </w:p>
    <w:p w:rsidRPr="00234E3E" w:rsidR="000770AE" w:rsidP="00234E3E" w:rsidRDefault="000770AE" w14:paraId="7DD37B6F" w14:textId="77777777">
      <w:pPr>
        <w:widowControl/>
        <w:ind w:left="720"/>
        <w:jc w:val="both"/>
        <w:rPr>
          <w:rFonts w:ascii="Garamond" w:hAnsi="Garamond"/>
          <w:szCs w:val="24"/>
        </w:rPr>
      </w:pPr>
    </w:p>
    <w:sectPr w:rsidRPr="00234E3E" w:rsidR="000770AE">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hint="default" w:ascii="Symbol" w:hAnsi="Symbol"/>
      </w:rPr>
    </w:lvl>
    <w:lvl w:ilvl="1" w:tplc="04090003" w:tentative="1">
      <w:start w:val="1"/>
      <w:numFmt w:val="bullet"/>
      <w:lvlText w:val="o"/>
      <w:lvlJc w:val="left"/>
      <w:pPr>
        <w:tabs>
          <w:tab w:val="num" w:pos="3600"/>
        </w:tabs>
        <w:ind w:left="3600" w:hanging="360"/>
      </w:pPr>
      <w:rPr>
        <w:rFonts w:hint="default" w:ascii="Courier New" w:hAnsi="Courier New" w:cs="Courier New"/>
      </w:rPr>
    </w:lvl>
    <w:lvl w:ilvl="2" w:tplc="04090005" w:tentative="1">
      <w:start w:val="1"/>
      <w:numFmt w:val="bullet"/>
      <w:lvlText w:val=""/>
      <w:lvlJc w:val="left"/>
      <w:pPr>
        <w:tabs>
          <w:tab w:val="num" w:pos="4320"/>
        </w:tabs>
        <w:ind w:left="4320" w:hanging="360"/>
      </w:pPr>
      <w:rPr>
        <w:rFonts w:hint="default" w:ascii="Wingdings" w:hAnsi="Wingdings"/>
      </w:rPr>
    </w:lvl>
    <w:lvl w:ilvl="3" w:tplc="04090001" w:tentative="1">
      <w:start w:val="1"/>
      <w:numFmt w:val="bullet"/>
      <w:lvlText w:val=""/>
      <w:lvlJc w:val="left"/>
      <w:pPr>
        <w:tabs>
          <w:tab w:val="num" w:pos="5040"/>
        </w:tabs>
        <w:ind w:left="5040" w:hanging="360"/>
      </w:pPr>
      <w:rPr>
        <w:rFonts w:hint="default" w:ascii="Symbol" w:hAnsi="Symbol"/>
      </w:rPr>
    </w:lvl>
    <w:lvl w:ilvl="4" w:tplc="04090003" w:tentative="1">
      <w:start w:val="1"/>
      <w:numFmt w:val="bullet"/>
      <w:lvlText w:val="o"/>
      <w:lvlJc w:val="left"/>
      <w:pPr>
        <w:tabs>
          <w:tab w:val="num" w:pos="5760"/>
        </w:tabs>
        <w:ind w:left="5760" w:hanging="360"/>
      </w:pPr>
      <w:rPr>
        <w:rFonts w:hint="default" w:ascii="Courier New" w:hAnsi="Courier New" w:cs="Courier New"/>
      </w:rPr>
    </w:lvl>
    <w:lvl w:ilvl="5" w:tplc="04090005" w:tentative="1">
      <w:start w:val="1"/>
      <w:numFmt w:val="bullet"/>
      <w:lvlText w:val=""/>
      <w:lvlJc w:val="left"/>
      <w:pPr>
        <w:tabs>
          <w:tab w:val="num" w:pos="6480"/>
        </w:tabs>
        <w:ind w:left="6480" w:hanging="360"/>
      </w:pPr>
      <w:rPr>
        <w:rFonts w:hint="default" w:ascii="Wingdings" w:hAnsi="Wingdings"/>
      </w:rPr>
    </w:lvl>
    <w:lvl w:ilvl="6" w:tplc="04090001" w:tentative="1">
      <w:start w:val="1"/>
      <w:numFmt w:val="bullet"/>
      <w:lvlText w:val=""/>
      <w:lvlJc w:val="left"/>
      <w:pPr>
        <w:tabs>
          <w:tab w:val="num" w:pos="7200"/>
        </w:tabs>
        <w:ind w:left="7200" w:hanging="360"/>
      </w:pPr>
      <w:rPr>
        <w:rFonts w:hint="default" w:ascii="Symbol" w:hAnsi="Symbol"/>
      </w:rPr>
    </w:lvl>
    <w:lvl w:ilvl="7" w:tplc="04090003" w:tentative="1">
      <w:start w:val="1"/>
      <w:numFmt w:val="bullet"/>
      <w:lvlText w:val="o"/>
      <w:lvlJc w:val="left"/>
      <w:pPr>
        <w:tabs>
          <w:tab w:val="num" w:pos="7920"/>
        </w:tabs>
        <w:ind w:left="7920" w:hanging="360"/>
      </w:pPr>
      <w:rPr>
        <w:rFonts w:hint="default" w:ascii="Courier New" w:hAnsi="Courier New" w:cs="Courier New"/>
      </w:rPr>
    </w:lvl>
    <w:lvl w:ilvl="8" w:tplc="04090005" w:tentative="1">
      <w:start w:val="1"/>
      <w:numFmt w:val="bullet"/>
      <w:lvlText w:val=""/>
      <w:lvlJc w:val="left"/>
      <w:pPr>
        <w:tabs>
          <w:tab w:val="num" w:pos="8640"/>
        </w:tabs>
        <w:ind w:left="8640" w:hanging="360"/>
      </w:pPr>
      <w:rPr>
        <w:rFonts w:hint="default" w:ascii="Wingdings" w:hAnsi="Wingdings"/>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hint="default" w:ascii="Symbol" w:hAnsi="Symbol"/>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hint="default" w:ascii="Symbol" w:hAnsi="Symbol"/>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1"/>
  </w:num>
  <w:num w:numId="9">
    <w:abstractNumId w:val="17"/>
  </w:num>
  <w:num w:numId="10">
    <w:abstractNumId w:val="1"/>
  </w:num>
  <w:num w:numId="11">
    <w:abstractNumId w:val="0"/>
  </w:num>
  <w:num w:numId="12">
    <w:abstractNumId w:val="15"/>
  </w:num>
  <w:num w:numId="13">
    <w:abstractNumId w:val="20"/>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edith Freeman">
    <w15:presenceInfo w15:providerId="AD" w15:userId="S-1-5-21-1547161642-839522115-1625749288-16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708C"/>
    <w:rsid w:val="00017A8F"/>
    <w:rsid w:val="000207A2"/>
    <w:rsid w:val="000290F6"/>
    <w:rsid w:val="00060D2C"/>
    <w:rsid w:val="000770AE"/>
    <w:rsid w:val="0009140A"/>
    <w:rsid w:val="00094D95"/>
    <w:rsid w:val="0009502C"/>
    <w:rsid w:val="000A0B24"/>
    <w:rsid w:val="000A7E85"/>
    <w:rsid w:val="000C6DD8"/>
    <w:rsid w:val="0011345F"/>
    <w:rsid w:val="00133B9C"/>
    <w:rsid w:val="00141B94"/>
    <w:rsid w:val="00142CC5"/>
    <w:rsid w:val="00174793"/>
    <w:rsid w:val="00186D1D"/>
    <w:rsid w:val="001B7DE4"/>
    <w:rsid w:val="001F7706"/>
    <w:rsid w:val="00203D6A"/>
    <w:rsid w:val="00234E3E"/>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6091C"/>
    <w:rsid w:val="005710F9"/>
    <w:rsid w:val="005A0801"/>
    <w:rsid w:val="005A0FC8"/>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61EF4"/>
    <w:rsid w:val="00D9324D"/>
    <w:rsid w:val="00E26E01"/>
    <w:rsid w:val="00E55CD1"/>
    <w:rsid w:val="00E65CF2"/>
    <w:rsid w:val="00E75923"/>
    <w:rsid w:val="00EA1E04"/>
    <w:rsid w:val="00EF0A39"/>
    <w:rsid w:val="00EF6A1E"/>
    <w:rsid w:val="00F27DB8"/>
    <w:rsid w:val="00F655C2"/>
    <w:rsid w:val="00F72BF2"/>
    <w:rsid w:val="00F85F5B"/>
    <w:rsid w:val="00FA161D"/>
    <w:rsid w:val="00FB6F5E"/>
    <w:rsid w:val="00FD141D"/>
    <w:rsid w:val="00FD5220"/>
    <w:rsid w:val="00FE3285"/>
    <w:rsid w:val="02922994"/>
    <w:rsid w:val="02B16E05"/>
    <w:rsid w:val="034EA3A0"/>
    <w:rsid w:val="035F9E87"/>
    <w:rsid w:val="0401BD30"/>
    <w:rsid w:val="040394AC"/>
    <w:rsid w:val="06389799"/>
    <w:rsid w:val="066E06BA"/>
    <w:rsid w:val="068D0E7B"/>
    <w:rsid w:val="06F64609"/>
    <w:rsid w:val="07D7E9C0"/>
    <w:rsid w:val="07FCE84D"/>
    <w:rsid w:val="0BE5AF7F"/>
    <w:rsid w:val="0CDD01BA"/>
    <w:rsid w:val="0E7D8F17"/>
    <w:rsid w:val="0F961046"/>
    <w:rsid w:val="104FB93D"/>
    <w:rsid w:val="118312D0"/>
    <w:rsid w:val="12A6B03B"/>
    <w:rsid w:val="134EBDA9"/>
    <w:rsid w:val="13F602B3"/>
    <w:rsid w:val="152628BB"/>
    <w:rsid w:val="165683F3"/>
    <w:rsid w:val="17D7EF44"/>
    <w:rsid w:val="183D5EBB"/>
    <w:rsid w:val="1846B7EE"/>
    <w:rsid w:val="1875D04D"/>
    <w:rsid w:val="1939B2BA"/>
    <w:rsid w:val="195A82B2"/>
    <w:rsid w:val="1A2CD70B"/>
    <w:rsid w:val="1A756DFC"/>
    <w:rsid w:val="1AB20104"/>
    <w:rsid w:val="1C0438EC"/>
    <w:rsid w:val="1D769A51"/>
    <w:rsid w:val="208C389F"/>
    <w:rsid w:val="2132B219"/>
    <w:rsid w:val="21D0FE98"/>
    <w:rsid w:val="233CB153"/>
    <w:rsid w:val="2408DC21"/>
    <w:rsid w:val="247C3FCE"/>
    <w:rsid w:val="24C565E1"/>
    <w:rsid w:val="24D47E18"/>
    <w:rsid w:val="25259986"/>
    <w:rsid w:val="2637B801"/>
    <w:rsid w:val="26D016CB"/>
    <w:rsid w:val="27781856"/>
    <w:rsid w:val="2FD77954"/>
    <w:rsid w:val="32334FBC"/>
    <w:rsid w:val="34E87A7B"/>
    <w:rsid w:val="359C6D5E"/>
    <w:rsid w:val="362601EF"/>
    <w:rsid w:val="37952E1B"/>
    <w:rsid w:val="37F438B4"/>
    <w:rsid w:val="38B1C030"/>
    <w:rsid w:val="38B942EE"/>
    <w:rsid w:val="3A124F96"/>
    <w:rsid w:val="3AE9C909"/>
    <w:rsid w:val="3B67E4A5"/>
    <w:rsid w:val="3B88C9D2"/>
    <w:rsid w:val="3BB1AB50"/>
    <w:rsid w:val="3C38C4C6"/>
    <w:rsid w:val="3CA32DC5"/>
    <w:rsid w:val="3D049ECE"/>
    <w:rsid w:val="3D0937B2"/>
    <w:rsid w:val="3E14165C"/>
    <w:rsid w:val="3E56C30C"/>
    <w:rsid w:val="3F50076B"/>
    <w:rsid w:val="3F8A6F1A"/>
    <w:rsid w:val="40CBCE1F"/>
    <w:rsid w:val="41170DCE"/>
    <w:rsid w:val="419BAF17"/>
    <w:rsid w:val="4265F5DD"/>
    <w:rsid w:val="43AAFD00"/>
    <w:rsid w:val="443E9F62"/>
    <w:rsid w:val="45ADDE00"/>
    <w:rsid w:val="4626C408"/>
    <w:rsid w:val="47877580"/>
    <w:rsid w:val="47BD11CA"/>
    <w:rsid w:val="4A95A908"/>
    <w:rsid w:val="4B171CF2"/>
    <w:rsid w:val="4B306DC7"/>
    <w:rsid w:val="4E1526EB"/>
    <w:rsid w:val="4E748023"/>
    <w:rsid w:val="4F795176"/>
    <w:rsid w:val="507057AB"/>
    <w:rsid w:val="50738C58"/>
    <w:rsid w:val="507C1571"/>
    <w:rsid w:val="50BD3B25"/>
    <w:rsid w:val="51771BDD"/>
    <w:rsid w:val="51F8AD7F"/>
    <w:rsid w:val="5214D487"/>
    <w:rsid w:val="554D7620"/>
    <w:rsid w:val="594C0B39"/>
    <w:rsid w:val="5982C8FB"/>
    <w:rsid w:val="5A08062E"/>
    <w:rsid w:val="5C177906"/>
    <w:rsid w:val="5CD7F882"/>
    <w:rsid w:val="5DF92290"/>
    <w:rsid w:val="5E1F7C5C"/>
    <w:rsid w:val="5FBB4CBD"/>
    <w:rsid w:val="5FE621EA"/>
    <w:rsid w:val="60940825"/>
    <w:rsid w:val="61F9EFB6"/>
    <w:rsid w:val="620B392B"/>
    <w:rsid w:val="624AE011"/>
    <w:rsid w:val="62AE6413"/>
    <w:rsid w:val="6577CD2A"/>
    <w:rsid w:val="6607A3BD"/>
    <w:rsid w:val="66A76460"/>
    <w:rsid w:val="68F142A3"/>
    <w:rsid w:val="6A948702"/>
    <w:rsid w:val="6C6E3A21"/>
    <w:rsid w:val="6CA3C8B2"/>
    <w:rsid w:val="6DB0B402"/>
    <w:rsid w:val="6E91C7FD"/>
    <w:rsid w:val="6F3909D6"/>
    <w:rsid w:val="6F74DEF3"/>
    <w:rsid w:val="705502CE"/>
    <w:rsid w:val="709BA0C4"/>
    <w:rsid w:val="716DFB91"/>
    <w:rsid w:val="719EB87B"/>
    <w:rsid w:val="72399BA6"/>
    <w:rsid w:val="74369813"/>
    <w:rsid w:val="757509C2"/>
    <w:rsid w:val="77FAC3EC"/>
    <w:rsid w:val="798FF4E6"/>
    <w:rsid w:val="7A1ECC21"/>
    <w:rsid w:val="7C52302E"/>
    <w:rsid w:val="7D19C224"/>
    <w:rsid w:val="7E7E0EA0"/>
    <w:rsid w:val="7EB4CB8B"/>
    <w:rsid w:val="7F480CEB"/>
    <w:rsid w:val="7F890FDB"/>
    <w:rsid w:val="7FED2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9502C"/>
    <w:pPr>
      <w:widowControl w:val="0"/>
    </w:pPr>
    <w:rPr>
      <w:rFonts w:ascii="Courier" w:hAnsi="Courier"/>
      <w:snapToGrid w:val="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0950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listparagraph0" w:customStyle="1">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styleId="BodyTextIndent3Char" w:customStyle="1">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styleId="CommentTextChar" w:customStyle="1">
    <w:name w:val="Comment Text Char"/>
    <w:link w:val="CommentText"/>
    <w:rsid w:val="00FD5220"/>
    <w:rPr>
      <w:rFonts w:ascii="Courier" w:hAnsi="Courier"/>
      <w:snapToGrid w:val="0"/>
    </w:rPr>
  </w:style>
  <w:style w:type="character" w:styleId="UnresolvedMention1" w:customStyle="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styleId="BodyTextChar" w:customStyle="1">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styleId="BodyTextIndentChar" w:customStyle="1">
    <w:name w:val="Body Text Indent Char"/>
    <w:basedOn w:val="DefaultParagraphFont"/>
    <w:link w:val="BodyTextIndent"/>
    <w:rsid w:val="00757BBC"/>
    <w:rPr>
      <w:rFonts w:ascii="Courier" w:hAnsi="Courier"/>
      <w:snapToGrid w:val="0"/>
      <w:sz w:val="24"/>
    </w:rPr>
  </w:style>
  <w:style w:type="paragraph" w:styleId="paragraph" w:customStyle="1">
    <w:name w:val="paragraph"/>
    <w:basedOn w:val="Normal"/>
    <w:rsid w:val="00060D2C"/>
    <w:pPr>
      <w:widowControl/>
      <w:spacing w:before="100" w:beforeAutospacing="1" w:after="100" w:afterAutospacing="1"/>
    </w:pPr>
    <w:rPr>
      <w:rFonts w:ascii="Times New Roman" w:hAnsi="Times New Roman"/>
      <w:snapToGrid/>
      <w:szCs w:val="24"/>
    </w:rPr>
  </w:style>
  <w:style w:type="character" w:styleId="normaltextrun" w:customStyle="1">
    <w:name w:val="normaltextrun"/>
    <w:basedOn w:val="DefaultParagraphFont"/>
    <w:rsid w:val="00060D2C"/>
  </w:style>
  <w:style w:type="character" w:styleId="eop" w:customStyle="1">
    <w:name w:val="eop"/>
    <w:basedOn w:val="DefaultParagraphFont"/>
    <w:rsid w:val="00060D2C"/>
  </w:style>
  <w:style w:type="character" w:styleId="tabchar" w:customStyle="1">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microsoft.com/office/2011/relationships/people" Target="people.xml" Id="rId11" /><Relationship Type="http://schemas.openxmlformats.org/officeDocument/2006/relationships/numbering" Target="numbering.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hyperlink" Target="mailto:idoareferences@idoa.in.gov"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d28f3b-a2c1-4ba4-a7cd-724ecae197f3">
      <Terms xmlns="http://schemas.microsoft.com/office/infopath/2007/PartnerControls"/>
    </lcf76f155ced4ddcb4097134ff3c332f>
    <TaxCatchAll xmlns="f3d50dec-6309-46c0-96e2-c83b4acd58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82C0768861934EB858C15ED35E67DC" ma:contentTypeVersion="10" ma:contentTypeDescription="Create a new document." ma:contentTypeScope="" ma:versionID="7991ca06596993e3e2d2f92f0b15c3e0">
  <xsd:schema xmlns:xsd="http://www.w3.org/2001/XMLSchema" xmlns:xs="http://www.w3.org/2001/XMLSchema" xmlns:p="http://schemas.microsoft.com/office/2006/metadata/properties" xmlns:ns2="c5d28f3b-a2c1-4ba4-a7cd-724ecae197f3" xmlns:ns3="f3d50dec-6309-46c0-96e2-c83b4acd586b" targetNamespace="http://schemas.microsoft.com/office/2006/metadata/properties" ma:root="true" ma:fieldsID="58f3c482a19f8d531e2aae89c51d3487" ns2:_="" ns3:_="">
    <xsd:import namespace="c5d28f3b-a2c1-4ba4-a7cd-724ecae197f3"/>
    <xsd:import namespace="f3d50dec-6309-46c0-96e2-c83b4acd58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28f3b-a2c1-4ba4-a7cd-724ecae1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294d9b6-0ec3-48e2-b6ff-480e5cb60aa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d50dec-6309-46c0-96e2-c83b4acd58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3cdce32-e787-4abe-aeaa-c0f3108513a2}" ma:internalName="TaxCatchAll" ma:showField="CatchAllData" ma:web="f3d50dec-6309-46c0-96e2-c83b4acd5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525E9B28-408F-4B34-B93C-DEB9B6F7B03F}"/>
</file>

<file path=customXml/itemProps4.xml><?xml version="1.0" encoding="utf-8"?>
<ds:datastoreItem xmlns:ds="http://schemas.openxmlformats.org/officeDocument/2006/customXml" ds:itemID="{D651F499-208F-401A-8F1A-91FEEBCF2DE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RFP 9-27</dc:title>
  <dc:subject/>
  <dc:creator>molmartin</dc:creator>
  <keywords/>
  <lastModifiedBy>Meredith Freeman</lastModifiedBy>
  <revision>9</revision>
  <dcterms:created xsi:type="dcterms:W3CDTF">2024-01-02T19:30:00.0000000Z</dcterms:created>
  <dcterms:modified xsi:type="dcterms:W3CDTF">2024-01-17T17:33:48.8631363Z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0x0101002B82C0768861934EB858C15ED35E67DC</vt:lpwstr>
  </property>
  <property fmtid="{D5CDD505-2E9C-101B-9397-08002B2CF9AE}" pid="3" name="MediaServiceImageTags">
    <vt:lpwstr/>
  </property>
</Properties>
</file>